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BF0038" w14:textId="3C5D143D" w:rsidR="00470D97" w:rsidRDefault="00E84D56" w:rsidP="00967059">
      <w:pPr>
        <w:pStyle w:val="ListParagraph"/>
        <w:spacing w:line="360" w:lineRule="auto"/>
        <w:ind w:left="0"/>
        <w:rPr>
          <w:rFonts w:ascii="Arial Bold" w:hAnsi="Arial Bold" w:cs="Arial"/>
          <w:b/>
          <w:caps/>
          <w:sz w:val="22"/>
          <w:szCs w:val="22"/>
        </w:rPr>
      </w:pPr>
      <w:r>
        <w:rPr>
          <w:rFonts w:ascii="Arial Bold" w:hAnsi="Arial Bold" w:cs="Arial"/>
          <w:b/>
          <w:caps/>
          <w:sz w:val="22"/>
          <w:szCs w:val="22"/>
        </w:rPr>
        <w:t xml:space="preserve">RFP 12/2021: </w:t>
      </w:r>
      <w:r w:rsidR="000202A8">
        <w:rPr>
          <w:rFonts w:ascii="Arial Bold" w:hAnsi="Arial Bold" w:cs="Arial"/>
          <w:b/>
          <w:caps/>
          <w:sz w:val="22"/>
          <w:szCs w:val="22"/>
        </w:rPr>
        <w:t>APPOINTMENT OF A VAT REFUND ADMINISTRATOR</w:t>
      </w:r>
    </w:p>
    <w:p w14:paraId="25784527" w14:textId="77777777" w:rsidR="00E84D56" w:rsidRDefault="00E84D56" w:rsidP="00967059">
      <w:pPr>
        <w:pStyle w:val="ListParagraph"/>
        <w:spacing w:line="360" w:lineRule="auto"/>
        <w:ind w:left="0"/>
        <w:rPr>
          <w:rFonts w:ascii="Arial Bold" w:hAnsi="Arial Bold" w:cs="Arial"/>
          <w:b/>
          <w:caps/>
          <w:sz w:val="22"/>
          <w:szCs w:val="22"/>
        </w:rPr>
      </w:pPr>
    </w:p>
    <w:p w14:paraId="1201B6B9" w14:textId="5FE7C415" w:rsidR="00967059" w:rsidRDefault="001F3C3A" w:rsidP="00967059">
      <w:pPr>
        <w:pStyle w:val="ListParagraph"/>
        <w:spacing w:line="360" w:lineRule="auto"/>
        <w:ind w:left="0"/>
        <w:rPr>
          <w:rFonts w:ascii="Arial Bold" w:hAnsi="Arial Bold" w:cs="Arial"/>
          <w:b/>
          <w:caps/>
          <w:sz w:val="22"/>
          <w:szCs w:val="22"/>
        </w:rPr>
      </w:pPr>
      <w:r>
        <w:rPr>
          <w:rFonts w:ascii="Arial Bold" w:hAnsi="Arial Bold" w:cs="Arial"/>
          <w:b/>
          <w:caps/>
          <w:sz w:val="22"/>
          <w:szCs w:val="22"/>
        </w:rPr>
        <w:t xml:space="preserve">aNNEXURE </w:t>
      </w:r>
      <w:r w:rsidR="00FB3BE4">
        <w:rPr>
          <w:rFonts w:ascii="Arial Bold" w:hAnsi="Arial Bold" w:cs="Arial"/>
          <w:b/>
          <w:caps/>
          <w:sz w:val="22"/>
          <w:szCs w:val="22"/>
        </w:rPr>
        <w:t>A</w:t>
      </w:r>
      <w:r w:rsidR="009A6710">
        <w:rPr>
          <w:rFonts w:ascii="Arial Bold" w:hAnsi="Arial Bold" w:cs="Arial"/>
          <w:b/>
          <w:caps/>
          <w:sz w:val="22"/>
          <w:szCs w:val="22"/>
        </w:rPr>
        <w:t>2</w:t>
      </w:r>
      <w:r w:rsidR="00967059">
        <w:rPr>
          <w:rFonts w:ascii="Arial Bold" w:hAnsi="Arial Bold" w:cs="Arial"/>
          <w:b/>
          <w:caps/>
          <w:sz w:val="22"/>
          <w:szCs w:val="22"/>
        </w:rPr>
        <w:t xml:space="preserve">: </w:t>
      </w:r>
      <w:r w:rsidR="00967059" w:rsidRPr="0074014C">
        <w:rPr>
          <w:rFonts w:ascii="Arial Bold" w:hAnsi="Arial Bold" w:cs="Arial"/>
          <w:b/>
          <w:caps/>
          <w:sz w:val="22"/>
          <w:szCs w:val="22"/>
        </w:rPr>
        <w:t>Bidder</w:t>
      </w:r>
      <w:r w:rsidR="00967059">
        <w:rPr>
          <w:rFonts w:ascii="Arial Bold" w:hAnsi="Arial Bold" w:cs="Arial"/>
          <w:b/>
          <w:caps/>
          <w:sz w:val="22"/>
          <w:szCs w:val="22"/>
        </w:rPr>
        <w:t xml:space="preserve"> TECHNICAL</w:t>
      </w:r>
      <w:r w:rsidR="00967059" w:rsidRPr="0074014C">
        <w:rPr>
          <w:rFonts w:ascii="Arial Bold" w:hAnsi="Arial Bold" w:cs="Arial"/>
          <w:b/>
          <w:caps/>
          <w:sz w:val="22"/>
          <w:szCs w:val="22"/>
        </w:rPr>
        <w:t xml:space="preserve"> Compliance Checklist </w:t>
      </w:r>
    </w:p>
    <w:p w14:paraId="66CB8A9B" w14:textId="77777777" w:rsidR="00470D97" w:rsidRPr="0074014C" w:rsidRDefault="00470D97" w:rsidP="00967059">
      <w:pPr>
        <w:pStyle w:val="ListParagraph"/>
        <w:spacing w:line="360" w:lineRule="auto"/>
        <w:ind w:left="0"/>
        <w:rPr>
          <w:rFonts w:ascii="Arial Bold" w:hAnsi="Arial Bold" w:cs="Arial"/>
          <w:b/>
          <w:caps/>
          <w:sz w:val="22"/>
          <w:szCs w:val="22"/>
        </w:rPr>
      </w:pPr>
      <w:r w:rsidRPr="00470D97">
        <w:rPr>
          <w:rFonts w:ascii="Arial Bold" w:hAnsi="Arial Bold" w:cs="Arial"/>
          <w:b/>
          <w:caps/>
          <w:sz w:val="22"/>
          <w:szCs w:val="22"/>
        </w:rPr>
        <w:t>BIDDERS NAME: ______________________________________</w:t>
      </w:r>
    </w:p>
    <w:p w14:paraId="29914D61" w14:textId="77777777" w:rsidR="00967059" w:rsidRPr="00167B82" w:rsidRDefault="00967059" w:rsidP="00967059">
      <w:pPr>
        <w:pStyle w:val="ListParagraph"/>
        <w:spacing w:line="360" w:lineRule="auto"/>
        <w:ind w:left="567"/>
        <w:rPr>
          <w:rFonts w:cs="Arial"/>
          <w:b/>
          <w:sz w:val="22"/>
          <w:szCs w:val="22"/>
        </w:rPr>
      </w:pPr>
    </w:p>
    <w:p w14:paraId="46523963" w14:textId="77777777" w:rsidR="00967059" w:rsidRDefault="00967059" w:rsidP="00967059">
      <w:pPr>
        <w:pStyle w:val="ListParagraph"/>
        <w:spacing w:line="360" w:lineRule="auto"/>
        <w:ind w:left="0"/>
        <w:rPr>
          <w:rFonts w:cs="Arial"/>
          <w:b/>
          <w:sz w:val="22"/>
          <w:szCs w:val="22"/>
        </w:rPr>
      </w:pPr>
      <w:r w:rsidRPr="00167B82">
        <w:rPr>
          <w:rFonts w:cs="Arial"/>
          <w:b/>
          <w:sz w:val="22"/>
          <w:szCs w:val="22"/>
        </w:rPr>
        <w:t>Example</w:t>
      </w:r>
      <w:r w:rsidR="00511C94" w:rsidRPr="00167B82">
        <w:rPr>
          <w:rFonts w:cs="Arial"/>
          <w:b/>
          <w:sz w:val="22"/>
          <w:szCs w:val="22"/>
        </w:rPr>
        <w:t xml:space="preserve"> </w:t>
      </w:r>
      <w:r w:rsidR="00511C94">
        <w:rPr>
          <w:rFonts w:cs="Arial"/>
          <w:b/>
          <w:sz w:val="22"/>
          <w:szCs w:val="22"/>
        </w:rPr>
        <w:t>of</w:t>
      </w:r>
      <w:r>
        <w:rPr>
          <w:rFonts w:cs="Arial"/>
          <w:b/>
          <w:sz w:val="22"/>
          <w:szCs w:val="22"/>
        </w:rPr>
        <w:t xml:space="preserve"> how to complete the compliance checklist:</w:t>
      </w:r>
    </w:p>
    <w:tbl>
      <w:tblPr>
        <w:tblW w:w="1162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118"/>
        <w:gridCol w:w="1276"/>
        <w:gridCol w:w="1276"/>
        <w:gridCol w:w="1276"/>
        <w:gridCol w:w="1275"/>
        <w:gridCol w:w="2410"/>
      </w:tblGrid>
      <w:tr w:rsidR="00546DB8" w:rsidRPr="004B4E81" w14:paraId="438F0715" w14:textId="77777777" w:rsidTr="00546DB8">
        <w:tc>
          <w:tcPr>
            <w:tcW w:w="993" w:type="dxa"/>
            <w:shd w:val="clear" w:color="auto" w:fill="1F497D"/>
          </w:tcPr>
          <w:p w14:paraId="5B7058D0" w14:textId="77777777" w:rsidR="004B4E81" w:rsidRPr="004B4E81" w:rsidRDefault="004B4E81" w:rsidP="004B4E81">
            <w:pPr>
              <w:widowControl w:val="0"/>
              <w:spacing w:line="360" w:lineRule="auto"/>
              <w:jc w:val="left"/>
              <w:rPr>
                <w:rFonts w:cs="Arial"/>
                <w:b/>
                <w:lang w:val="en-GB"/>
              </w:rPr>
            </w:pPr>
            <w:r w:rsidRPr="004B4E81">
              <w:rPr>
                <w:rFonts w:cs="Arial"/>
                <w:b/>
                <w:lang w:val="en-GB"/>
              </w:rPr>
              <w:br w:type="page"/>
            </w:r>
          </w:p>
          <w:p w14:paraId="000C1934" w14:textId="77777777" w:rsidR="004B4E81" w:rsidRPr="004B4E81" w:rsidRDefault="004B4E81" w:rsidP="004B4E81">
            <w:pPr>
              <w:widowControl w:val="0"/>
              <w:spacing w:line="360" w:lineRule="auto"/>
              <w:jc w:val="left"/>
              <w:rPr>
                <w:rFonts w:eastAsia="Calibri" w:cs="Arial"/>
                <w:b/>
                <w:color w:val="FFFFFF"/>
              </w:rPr>
            </w:pPr>
            <w:r w:rsidRPr="004B4E81">
              <w:rPr>
                <w:rFonts w:eastAsia="Calibri" w:cs="Arial"/>
                <w:b/>
                <w:color w:val="FFFFFF"/>
              </w:rPr>
              <w:t>Section</w:t>
            </w:r>
          </w:p>
          <w:p w14:paraId="6B2F9A1C" w14:textId="77777777" w:rsidR="004B4E81" w:rsidRPr="004B4E81" w:rsidRDefault="004B4E81" w:rsidP="004B4E81">
            <w:pPr>
              <w:widowControl w:val="0"/>
              <w:spacing w:line="360" w:lineRule="auto"/>
              <w:jc w:val="left"/>
              <w:rPr>
                <w:rFonts w:eastAsia="Calibri" w:cs="Arial"/>
                <w:b/>
                <w:color w:val="FFFFFF"/>
              </w:rPr>
            </w:pPr>
            <w:r w:rsidRPr="004B4E81">
              <w:rPr>
                <w:rFonts w:eastAsia="Calibri" w:cs="Arial"/>
                <w:b/>
                <w:color w:val="FFFFFF"/>
              </w:rPr>
              <w:t>No.</w:t>
            </w:r>
          </w:p>
        </w:tc>
        <w:tc>
          <w:tcPr>
            <w:tcW w:w="3118" w:type="dxa"/>
            <w:shd w:val="clear" w:color="auto" w:fill="1F497D"/>
          </w:tcPr>
          <w:p w14:paraId="1C38032F" w14:textId="77777777" w:rsidR="004B4E81" w:rsidRPr="004B4E81" w:rsidRDefault="004B4E81" w:rsidP="004B4E81">
            <w:pPr>
              <w:widowControl w:val="0"/>
              <w:spacing w:line="360" w:lineRule="auto"/>
              <w:jc w:val="left"/>
              <w:rPr>
                <w:rFonts w:eastAsia="Calibri" w:cs="Arial"/>
                <w:b/>
                <w:bCs/>
                <w:color w:val="FFFFFF"/>
                <w:lang w:eastAsia="en-ZA"/>
              </w:rPr>
            </w:pPr>
          </w:p>
          <w:p w14:paraId="2BDEEFA0" w14:textId="77777777" w:rsidR="004B4E81" w:rsidRPr="004B4E81" w:rsidRDefault="004B4E81" w:rsidP="004B4E81">
            <w:pPr>
              <w:widowControl w:val="0"/>
              <w:spacing w:line="360" w:lineRule="auto"/>
              <w:jc w:val="left"/>
              <w:rPr>
                <w:rFonts w:eastAsia="Calibri" w:cs="Arial"/>
                <w:b/>
                <w:bCs/>
                <w:color w:val="FFFFFF"/>
                <w:lang w:eastAsia="en-ZA"/>
              </w:rPr>
            </w:pPr>
            <w:r w:rsidRPr="004B4E81">
              <w:rPr>
                <w:rFonts w:eastAsia="Calibri" w:cs="Arial"/>
                <w:b/>
                <w:bCs/>
                <w:color w:val="FFFFFF"/>
                <w:lang w:eastAsia="en-ZA"/>
              </w:rPr>
              <w:t>Technical Criteria</w:t>
            </w:r>
          </w:p>
        </w:tc>
        <w:tc>
          <w:tcPr>
            <w:tcW w:w="1276" w:type="dxa"/>
            <w:shd w:val="clear" w:color="auto" w:fill="1F497D"/>
          </w:tcPr>
          <w:p w14:paraId="229BA6E4" w14:textId="77777777" w:rsidR="004B4E81" w:rsidRPr="004B4E81" w:rsidRDefault="004B4E81" w:rsidP="004B4E81">
            <w:pPr>
              <w:widowControl w:val="0"/>
              <w:spacing w:line="360" w:lineRule="auto"/>
              <w:jc w:val="left"/>
              <w:rPr>
                <w:rFonts w:eastAsia="Calibri" w:cs="Arial"/>
                <w:b/>
                <w:color w:val="FFFFFF"/>
              </w:rPr>
            </w:pPr>
          </w:p>
          <w:p w14:paraId="485E4388" w14:textId="77777777" w:rsidR="004B4E81" w:rsidRPr="004B4E81" w:rsidRDefault="004B4E81" w:rsidP="004B4E81">
            <w:pPr>
              <w:widowControl w:val="0"/>
              <w:spacing w:line="360" w:lineRule="auto"/>
              <w:jc w:val="left"/>
              <w:rPr>
                <w:rFonts w:eastAsia="Calibri" w:cs="Arial"/>
                <w:b/>
                <w:color w:val="FFFFFF"/>
              </w:rPr>
            </w:pPr>
            <w:r w:rsidRPr="004B4E81">
              <w:rPr>
                <w:rFonts w:eastAsia="Calibri" w:cs="Arial"/>
                <w:b/>
                <w:color w:val="FFFFFF"/>
              </w:rPr>
              <w:t>Compliant</w:t>
            </w:r>
            <w:r w:rsidRPr="004B4E81">
              <w:rPr>
                <w:rFonts w:cs="Arial"/>
                <w:b/>
                <w:noProof/>
                <w:lang w:eastAsia="en-ZA"/>
              </w:rPr>
              <w:t xml:space="preserve"> </w:t>
            </w:r>
          </w:p>
        </w:tc>
        <w:tc>
          <w:tcPr>
            <w:tcW w:w="1276" w:type="dxa"/>
            <w:shd w:val="clear" w:color="auto" w:fill="1F497D"/>
          </w:tcPr>
          <w:p w14:paraId="635195EA" w14:textId="77777777" w:rsidR="004B4E81" w:rsidRPr="004B4E81" w:rsidRDefault="004B4E81" w:rsidP="004B4E81">
            <w:pPr>
              <w:widowControl w:val="0"/>
              <w:spacing w:line="360" w:lineRule="auto"/>
              <w:jc w:val="left"/>
              <w:rPr>
                <w:rFonts w:eastAsia="Calibri" w:cs="Arial"/>
                <w:b/>
                <w:color w:val="FFFFFF"/>
              </w:rPr>
            </w:pPr>
          </w:p>
          <w:p w14:paraId="4BF12639" w14:textId="77777777" w:rsidR="004B4E81" w:rsidRPr="004B4E81" w:rsidRDefault="004B4E81" w:rsidP="004B4E81">
            <w:pPr>
              <w:widowControl w:val="0"/>
              <w:spacing w:line="360" w:lineRule="auto"/>
              <w:jc w:val="left"/>
              <w:rPr>
                <w:rFonts w:eastAsia="Calibri" w:cs="Arial"/>
                <w:b/>
                <w:color w:val="FFFFFF"/>
              </w:rPr>
            </w:pPr>
            <w:r w:rsidRPr="004B4E81">
              <w:rPr>
                <w:rFonts w:eastAsia="Calibri" w:cs="Arial"/>
                <w:b/>
                <w:color w:val="FFFFFF"/>
              </w:rPr>
              <w:t>Partially Compliant</w:t>
            </w:r>
          </w:p>
        </w:tc>
        <w:tc>
          <w:tcPr>
            <w:tcW w:w="1276" w:type="dxa"/>
            <w:shd w:val="clear" w:color="auto" w:fill="1F497D"/>
          </w:tcPr>
          <w:p w14:paraId="7D5427FA" w14:textId="77777777" w:rsidR="004B4E81" w:rsidRPr="004B4E81" w:rsidRDefault="004B4E81" w:rsidP="004B4E81">
            <w:pPr>
              <w:widowControl w:val="0"/>
              <w:spacing w:line="360" w:lineRule="auto"/>
              <w:jc w:val="left"/>
              <w:rPr>
                <w:rFonts w:eastAsia="Calibri" w:cs="Arial"/>
                <w:b/>
                <w:color w:val="FFFFFF"/>
              </w:rPr>
            </w:pPr>
          </w:p>
          <w:p w14:paraId="208EA8C5" w14:textId="77777777" w:rsidR="004B4E81" w:rsidRPr="004B4E81" w:rsidRDefault="004B4E81" w:rsidP="004B4E81">
            <w:pPr>
              <w:widowControl w:val="0"/>
              <w:spacing w:line="360" w:lineRule="auto"/>
              <w:jc w:val="left"/>
              <w:rPr>
                <w:rFonts w:eastAsia="Calibri" w:cs="Arial"/>
                <w:b/>
                <w:color w:val="FFFFFF"/>
              </w:rPr>
            </w:pPr>
            <w:proofErr w:type="gramStart"/>
            <w:r w:rsidRPr="004B4E81">
              <w:rPr>
                <w:rFonts w:eastAsia="Calibri" w:cs="Arial"/>
                <w:b/>
                <w:color w:val="FFFFFF"/>
              </w:rPr>
              <w:t>Non -Compliant</w:t>
            </w:r>
            <w:proofErr w:type="gramEnd"/>
          </w:p>
        </w:tc>
        <w:tc>
          <w:tcPr>
            <w:tcW w:w="1275" w:type="dxa"/>
            <w:shd w:val="clear" w:color="auto" w:fill="1F497D"/>
          </w:tcPr>
          <w:p w14:paraId="1BED464A" w14:textId="77777777" w:rsidR="004B4E81" w:rsidRPr="004B4E81" w:rsidRDefault="004B4E81" w:rsidP="004B4E81">
            <w:pPr>
              <w:widowControl w:val="0"/>
              <w:spacing w:line="360" w:lineRule="auto"/>
              <w:jc w:val="left"/>
              <w:rPr>
                <w:rFonts w:eastAsia="Calibri" w:cs="Arial"/>
                <w:b/>
                <w:color w:val="FFFFFF"/>
              </w:rPr>
            </w:pPr>
            <w:r w:rsidRPr="004B4E81">
              <w:rPr>
                <w:rFonts w:eastAsia="Calibri" w:cs="Arial"/>
                <w:b/>
                <w:color w:val="FFFFFF"/>
              </w:rPr>
              <w:t>Reference page in Proposal</w:t>
            </w:r>
          </w:p>
        </w:tc>
        <w:tc>
          <w:tcPr>
            <w:tcW w:w="2410" w:type="dxa"/>
            <w:shd w:val="clear" w:color="auto" w:fill="1F497D"/>
          </w:tcPr>
          <w:p w14:paraId="78AE4B9D" w14:textId="77777777" w:rsidR="004B4E81" w:rsidRPr="004B4E81" w:rsidRDefault="004B4E81" w:rsidP="004B4E81">
            <w:pPr>
              <w:widowControl w:val="0"/>
              <w:spacing w:line="360" w:lineRule="auto"/>
              <w:jc w:val="left"/>
              <w:rPr>
                <w:rFonts w:eastAsia="Calibri" w:cs="Arial"/>
                <w:b/>
                <w:color w:val="FFFFFF"/>
              </w:rPr>
            </w:pPr>
          </w:p>
          <w:p w14:paraId="5197B1DB" w14:textId="77777777" w:rsidR="004B4E81" w:rsidRPr="004B4E81" w:rsidRDefault="004B4E81" w:rsidP="004B4E81">
            <w:pPr>
              <w:widowControl w:val="0"/>
              <w:spacing w:line="360" w:lineRule="auto"/>
              <w:jc w:val="left"/>
              <w:rPr>
                <w:rFonts w:eastAsia="Calibri" w:cs="Arial"/>
                <w:b/>
                <w:color w:val="FFFFFF"/>
              </w:rPr>
            </w:pPr>
            <w:r w:rsidRPr="004B4E81">
              <w:rPr>
                <w:rFonts w:eastAsia="Calibri" w:cs="Arial"/>
                <w:b/>
                <w:color w:val="FFFFFF"/>
              </w:rPr>
              <w:t>Comments</w:t>
            </w:r>
          </w:p>
        </w:tc>
      </w:tr>
      <w:tr w:rsidR="00546DB8" w:rsidRPr="004B4E81" w14:paraId="31F023E1" w14:textId="77777777" w:rsidTr="00546DB8">
        <w:trPr>
          <w:trHeight w:val="839"/>
        </w:trPr>
        <w:tc>
          <w:tcPr>
            <w:tcW w:w="993" w:type="dxa"/>
            <w:shd w:val="clear" w:color="auto" w:fill="auto"/>
          </w:tcPr>
          <w:p w14:paraId="610F9961" w14:textId="77777777" w:rsidR="004B4E81" w:rsidRPr="004B4E81" w:rsidRDefault="004B4E81" w:rsidP="004B4E81">
            <w:pPr>
              <w:widowControl w:val="0"/>
              <w:spacing w:line="276" w:lineRule="auto"/>
              <w:jc w:val="left"/>
              <w:rPr>
                <w:rFonts w:eastAsia="Calibri" w:cs="Arial"/>
              </w:rPr>
            </w:pPr>
          </w:p>
          <w:p w14:paraId="2E7BF588" w14:textId="77777777" w:rsidR="004B4E81" w:rsidRPr="004B4E81" w:rsidRDefault="004B4E81" w:rsidP="004B4E81">
            <w:pPr>
              <w:widowControl w:val="0"/>
              <w:spacing w:line="360" w:lineRule="auto"/>
              <w:jc w:val="left"/>
              <w:rPr>
                <w:rFonts w:eastAsia="Calibri" w:cs="Arial"/>
              </w:rPr>
            </w:pPr>
            <w:r w:rsidRPr="004B4E81">
              <w:rPr>
                <w:rFonts w:eastAsia="Calibri" w:cs="Arial"/>
              </w:rPr>
              <w:t>8.3.1</w:t>
            </w:r>
          </w:p>
        </w:tc>
        <w:tc>
          <w:tcPr>
            <w:tcW w:w="3118" w:type="dxa"/>
            <w:shd w:val="clear" w:color="auto" w:fill="auto"/>
            <w:vAlign w:val="center"/>
          </w:tcPr>
          <w:p w14:paraId="64872D55" w14:textId="77777777" w:rsidR="004B4E81" w:rsidRPr="004B4E81" w:rsidRDefault="004B4E81" w:rsidP="004B4E81">
            <w:pPr>
              <w:widowControl w:val="0"/>
              <w:spacing w:line="360" w:lineRule="auto"/>
              <w:jc w:val="left"/>
              <w:rPr>
                <w:rFonts w:eastAsia="Calibri" w:cs="Arial"/>
              </w:rPr>
            </w:pPr>
            <w:r w:rsidRPr="004B4E81">
              <w:rPr>
                <w:rFonts w:eastAsia="Calibri" w:cs="Arial"/>
              </w:rPr>
              <w:t xml:space="preserve">Summary of the bidder’s experience in implementation </w:t>
            </w:r>
          </w:p>
        </w:tc>
        <w:tc>
          <w:tcPr>
            <w:tcW w:w="1276" w:type="dxa"/>
            <w:shd w:val="clear" w:color="auto" w:fill="auto"/>
          </w:tcPr>
          <w:p w14:paraId="30E3084C" w14:textId="77777777" w:rsidR="004B4E81" w:rsidRPr="004B4E81" w:rsidRDefault="00546DB8" w:rsidP="004B4E81">
            <w:pPr>
              <w:widowControl w:val="0"/>
              <w:spacing w:line="360" w:lineRule="auto"/>
              <w:jc w:val="center"/>
              <w:rPr>
                <w:rFonts w:eastAsia="Calibri" w:cs="Arial"/>
              </w:rPr>
            </w:pPr>
            <w:r w:rsidRPr="004B4E81">
              <w:rPr>
                <w:rFonts w:cs="Arial"/>
                <w:noProof/>
                <w:lang w:eastAsia="en-ZA"/>
              </w:rPr>
              <mc:AlternateContent>
                <mc:Choice Requires="wps">
                  <w:drawing>
                    <wp:anchor distT="0" distB="0" distL="114300" distR="114300" simplePos="0" relativeHeight="251658240" behindDoc="0" locked="0" layoutInCell="1" allowOverlap="1" wp14:anchorId="1BF261EB" wp14:editId="3CA33795">
                      <wp:simplePos x="0" y="0"/>
                      <wp:positionH relativeFrom="column">
                        <wp:posOffset>472440</wp:posOffset>
                      </wp:positionH>
                      <wp:positionV relativeFrom="paragraph">
                        <wp:posOffset>116205</wp:posOffset>
                      </wp:positionV>
                      <wp:extent cx="2895600" cy="845820"/>
                      <wp:effectExtent l="0" t="0" r="0" b="0"/>
                      <wp:wrapNone/>
                      <wp:docPr id="15" name="Rectangle 1"/>
                      <wp:cNvGraphicFramePr/>
                      <a:graphic xmlns:a="http://schemas.openxmlformats.org/drawingml/2006/main">
                        <a:graphicData uri="http://schemas.microsoft.com/office/word/2010/wordprocessingShape">
                          <wps:wsp>
                            <wps:cNvSpPr/>
                            <wps:spPr>
                              <a:xfrm>
                                <a:off x="0" y="0"/>
                                <a:ext cx="2895600" cy="845820"/>
                              </a:xfrm>
                              <a:prstGeom prst="rect">
                                <a:avLst/>
                              </a:prstGeom>
                              <a:noFill/>
                              <a:ln w="25400" cap="flat" cmpd="sng" algn="ctr">
                                <a:noFill/>
                                <a:prstDash val="solid"/>
                              </a:ln>
                              <a:effectLst/>
                            </wps:spPr>
                            <wps:txbx>
                              <w:txbxContent>
                                <w:p w14:paraId="3E6C5347" w14:textId="77777777" w:rsidR="004B4E81" w:rsidRDefault="004B4E81" w:rsidP="004B4E81">
                                  <w:pPr>
                                    <w:pStyle w:val="NormalWeb"/>
                                    <w:jc w:val="center"/>
                                  </w:pPr>
                                  <w:r>
                                    <w:rPr>
                                      <w:rFonts w:asciiTheme="minorHAnsi" w:hAnsi="Calibri" w:cstheme="minorBidi"/>
                                      <w:b/>
                                      <w:bCs/>
                                      <w:color w:val="FF0000"/>
                                      <w:sz w:val="88"/>
                                      <w:szCs w:val="88"/>
                                    </w:rPr>
                                    <w:t>EXAMPLE</w:t>
                                  </w:r>
                                </w:p>
                              </w:txbxContent>
                            </wps:txbx>
                            <wps:bodyPr vertOverflow="clip" horzOverflow="clip" rtlCol="0" anchor="t"/>
                          </wps:wsp>
                        </a:graphicData>
                      </a:graphic>
                    </wp:anchor>
                  </w:drawing>
                </mc:Choice>
                <mc:Fallback>
                  <w:pict>
                    <v:rect w14:anchorId="1BF261EB" id="Rectangle 1" o:spid="_x0000_s1026" style="position:absolute;left:0;text-align:left;margin-left:37.2pt;margin-top:9.15pt;width:228pt;height:66.6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" filled="f" stroked="f" strokeweight="2pt">
                      <v:textbox>
                        <w:txbxContent>
                          <w:p w14:paraId="3E6C5347" w14:textId="77777777" w:rsidR="004B4E81" w:rsidRDefault="004B4E81" w:rsidP="004B4E81">
                            <w:pPr>
                              <w:pStyle w:val="NormalWeb"/>
                              <w:jc w:val="center"/>
                            </w:pPr>
                            <w:r>
                              <w:rPr>
                                <w:rFonts w:asciiTheme="minorHAnsi" w:hAnsi="Calibri" w:cstheme="minorBidi"/>
                                <w:b/>
                                <w:bCs/>
                                <w:color w:val="FF0000"/>
                                <w:sz w:val="88"/>
                                <w:szCs w:val="88"/>
                              </w:rPr>
                              <w:t>EXAMPLE</w:t>
                            </w:r>
                          </w:p>
                        </w:txbxContent>
                      </v:textbox>
                    </v:rect>
                  </w:pict>
                </mc:Fallback>
              </mc:AlternateContent>
            </w:r>
          </w:p>
          <w:p w14:paraId="10C20D1A" w14:textId="77777777" w:rsidR="004B4E81" w:rsidRPr="004B4E81" w:rsidRDefault="004B4E81" w:rsidP="004B4E81">
            <w:pPr>
              <w:widowControl w:val="0"/>
              <w:numPr>
                <w:ilvl w:val="0"/>
                <w:numId w:val="5"/>
              </w:numPr>
              <w:spacing w:after="40" w:line="360" w:lineRule="auto"/>
              <w:rPr>
                <w:rFonts w:eastAsia="Calibri" w:cs="Arial"/>
                <w:sz w:val="18"/>
                <w:szCs w:val="24"/>
                <w:lang w:val="en-GB"/>
              </w:rPr>
            </w:pPr>
          </w:p>
        </w:tc>
        <w:tc>
          <w:tcPr>
            <w:tcW w:w="1276" w:type="dxa"/>
            <w:shd w:val="clear" w:color="auto" w:fill="auto"/>
          </w:tcPr>
          <w:p w14:paraId="7F7D487A" w14:textId="77777777" w:rsidR="004B4E81" w:rsidRPr="004B4E81" w:rsidRDefault="004B4E81" w:rsidP="004B4E81">
            <w:pPr>
              <w:widowControl w:val="0"/>
              <w:spacing w:line="360" w:lineRule="auto"/>
              <w:jc w:val="left"/>
              <w:rPr>
                <w:rFonts w:eastAsia="Calibri" w:cs="Arial"/>
              </w:rPr>
            </w:pPr>
          </w:p>
        </w:tc>
        <w:tc>
          <w:tcPr>
            <w:tcW w:w="1276" w:type="dxa"/>
            <w:shd w:val="clear" w:color="auto" w:fill="auto"/>
          </w:tcPr>
          <w:p w14:paraId="04526CB5" w14:textId="77777777" w:rsidR="004B4E81" w:rsidRPr="004B4E81" w:rsidRDefault="004B4E81" w:rsidP="004B4E81">
            <w:pPr>
              <w:widowControl w:val="0"/>
              <w:spacing w:line="360" w:lineRule="auto"/>
              <w:jc w:val="left"/>
              <w:rPr>
                <w:rFonts w:eastAsia="Calibri" w:cs="Arial"/>
              </w:rPr>
            </w:pPr>
          </w:p>
        </w:tc>
        <w:tc>
          <w:tcPr>
            <w:tcW w:w="1275" w:type="dxa"/>
            <w:shd w:val="clear" w:color="auto" w:fill="auto"/>
            <w:vAlign w:val="center"/>
          </w:tcPr>
          <w:p w14:paraId="6920FCF2" w14:textId="77777777" w:rsidR="004B4E81" w:rsidRPr="004B4E81" w:rsidRDefault="004B4E81" w:rsidP="004B4E81">
            <w:pPr>
              <w:widowControl w:val="0"/>
              <w:spacing w:line="360" w:lineRule="auto"/>
              <w:jc w:val="center"/>
              <w:rPr>
                <w:rFonts w:eastAsia="Calibri" w:cs="Arial"/>
              </w:rPr>
            </w:pPr>
            <w:r w:rsidRPr="004B4E81">
              <w:rPr>
                <w:rFonts w:eastAsia="Calibri" w:cs="Arial"/>
              </w:rPr>
              <w:t>Pg.</w:t>
            </w:r>
          </w:p>
        </w:tc>
        <w:tc>
          <w:tcPr>
            <w:tcW w:w="2410" w:type="dxa"/>
            <w:shd w:val="clear" w:color="auto" w:fill="auto"/>
          </w:tcPr>
          <w:p w14:paraId="3194BBAA" w14:textId="77777777" w:rsidR="004B4E81" w:rsidRPr="004B4E81" w:rsidRDefault="004B4E81" w:rsidP="004B4E81">
            <w:pPr>
              <w:widowControl w:val="0"/>
              <w:spacing w:line="360" w:lineRule="auto"/>
              <w:jc w:val="left"/>
              <w:rPr>
                <w:rFonts w:eastAsia="Calibri" w:cs="Arial"/>
              </w:rPr>
            </w:pPr>
          </w:p>
        </w:tc>
      </w:tr>
      <w:tr w:rsidR="00546DB8" w:rsidRPr="004B4E81" w14:paraId="2DE799FA" w14:textId="77777777" w:rsidTr="00546DB8">
        <w:trPr>
          <w:trHeight w:val="382"/>
        </w:trPr>
        <w:tc>
          <w:tcPr>
            <w:tcW w:w="993" w:type="dxa"/>
            <w:shd w:val="clear" w:color="auto" w:fill="auto"/>
          </w:tcPr>
          <w:p w14:paraId="649D2E47" w14:textId="77777777" w:rsidR="004B4E81" w:rsidRPr="004B4E81" w:rsidRDefault="004B4E81" w:rsidP="004B4E81">
            <w:pPr>
              <w:widowControl w:val="0"/>
              <w:spacing w:line="276" w:lineRule="auto"/>
              <w:jc w:val="left"/>
              <w:rPr>
                <w:rFonts w:eastAsia="Calibri" w:cs="Arial"/>
              </w:rPr>
            </w:pPr>
          </w:p>
          <w:p w14:paraId="7D0534D4" w14:textId="77777777" w:rsidR="004B4E81" w:rsidRPr="004B4E81" w:rsidRDefault="004B4E81" w:rsidP="004B4E81">
            <w:pPr>
              <w:widowControl w:val="0"/>
              <w:spacing w:line="360" w:lineRule="auto"/>
              <w:jc w:val="left"/>
              <w:rPr>
                <w:rFonts w:eastAsia="Calibri" w:cs="Arial"/>
              </w:rPr>
            </w:pPr>
            <w:r w:rsidRPr="004B4E81">
              <w:rPr>
                <w:rFonts w:eastAsia="Calibri" w:cs="Arial"/>
              </w:rPr>
              <w:t>8.3.2</w:t>
            </w:r>
          </w:p>
        </w:tc>
        <w:tc>
          <w:tcPr>
            <w:tcW w:w="3118" w:type="dxa"/>
            <w:shd w:val="clear" w:color="auto" w:fill="auto"/>
          </w:tcPr>
          <w:p w14:paraId="4BC89D74" w14:textId="77777777" w:rsidR="004B4E81" w:rsidRPr="004B4E81" w:rsidRDefault="004B4E81" w:rsidP="004B4E81">
            <w:pPr>
              <w:jc w:val="left"/>
              <w:rPr>
                <w:rFonts w:cs="Arial"/>
                <w:lang w:eastAsia="en-ZA"/>
              </w:rPr>
            </w:pPr>
          </w:p>
          <w:p w14:paraId="6A4D4F78" w14:textId="77777777" w:rsidR="004B4E81" w:rsidRPr="004B4E81" w:rsidRDefault="004B4E81" w:rsidP="004B4E81">
            <w:pPr>
              <w:jc w:val="left"/>
              <w:rPr>
                <w:rFonts w:eastAsia="Calibri" w:cs="Arial"/>
              </w:rPr>
            </w:pPr>
            <w:r w:rsidRPr="004B4E81">
              <w:rPr>
                <w:rFonts w:cs="Arial"/>
                <w:lang w:eastAsia="en-ZA"/>
              </w:rPr>
              <w:t>D</w:t>
            </w:r>
            <w:r w:rsidRPr="004B4E81">
              <w:rPr>
                <w:rFonts w:eastAsia="Calibri" w:cs="Arial"/>
              </w:rPr>
              <w:t>etailed approach on how the project will be executed</w:t>
            </w:r>
          </w:p>
          <w:p w14:paraId="32EE90C0" w14:textId="77777777" w:rsidR="004B4E81" w:rsidRPr="004B4E81" w:rsidRDefault="004B4E81" w:rsidP="004B4E81">
            <w:pPr>
              <w:jc w:val="left"/>
              <w:rPr>
                <w:rFonts w:cs="Arial"/>
                <w:lang w:eastAsia="en-ZA"/>
              </w:rPr>
            </w:pPr>
          </w:p>
        </w:tc>
        <w:tc>
          <w:tcPr>
            <w:tcW w:w="1276" w:type="dxa"/>
            <w:shd w:val="clear" w:color="auto" w:fill="auto"/>
          </w:tcPr>
          <w:p w14:paraId="0533EDA5" w14:textId="77777777" w:rsidR="004B4E81" w:rsidRPr="004B4E81" w:rsidRDefault="004B4E81" w:rsidP="004B4E81">
            <w:pPr>
              <w:widowControl w:val="0"/>
              <w:spacing w:line="360" w:lineRule="auto"/>
              <w:jc w:val="center"/>
              <w:rPr>
                <w:rFonts w:eastAsia="Calibri" w:cs="Arial"/>
              </w:rPr>
            </w:pPr>
          </w:p>
        </w:tc>
        <w:tc>
          <w:tcPr>
            <w:tcW w:w="1276" w:type="dxa"/>
            <w:shd w:val="clear" w:color="auto" w:fill="auto"/>
          </w:tcPr>
          <w:p w14:paraId="343088E4" w14:textId="77777777" w:rsidR="004B4E81" w:rsidRPr="004B4E81" w:rsidRDefault="004B4E81" w:rsidP="004B4E81">
            <w:pPr>
              <w:widowControl w:val="0"/>
              <w:spacing w:line="360" w:lineRule="auto"/>
              <w:jc w:val="left"/>
              <w:rPr>
                <w:rFonts w:eastAsia="Calibri" w:cs="Arial"/>
              </w:rPr>
            </w:pPr>
          </w:p>
          <w:p w14:paraId="45006446" w14:textId="77777777" w:rsidR="004B4E81" w:rsidRPr="004B4E81" w:rsidRDefault="004B4E81" w:rsidP="004B4E81">
            <w:pPr>
              <w:widowControl w:val="0"/>
              <w:numPr>
                <w:ilvl w:val="0"/>
                <w:numId w:val="5"/>
              </w:numPr>
              <w:spacing w:after="40" w:line="360" w:lineRule="auto"/>
              <w:rPr>
                <w:rFonts w:eastAsia="Calibri" w:cs="Arial"/>
                <w:sz w:val="18"/>
                <w:szCs w:val="24"/>
                <w:lang w:val="en-GB"/>
              </w:rPr>
            </w:pPr>
          </w:p>
        </w:tc>
        <w:tc>
          <w:tcPr>
            <w:tcW w:w="1276" w:type="dxa"/>
            <w:shd w:val="clear" w:color="auto" w:fill="auto"/>
          </w:tcPr>
          <w:p w14:paraId="3B13BC47" w14:textId="77777777" w:rsidR="004B4E81" w:rsidRPr="004B4E81" w:rsidRDefault="004B4E81" w:rsidP="004B4E81">
            <w:pPr>
              <w:widowControl w:val="0"/>
              <w:spacing w:line="360" w:lineRule="auto"/>
              <w:jc w:val="left"/>
              <w:rPr>
                <w:rFonts w:eastAsia="Calibri" w:cs="Arial"/>
              </w:rPr>
            </w:pPr>
          </w:p>
        </w:tc>
        <w:tc>
          <w:tcPr>
            <w:tcW w:w="1275" w:type="dxa"/>
            <w:shd w:val="clear" w:color="auto" w:fill="auto"/>
            <w:vAlign w:val="center"/>
          </w:tcPr>
          <w:p w14:paraId="7F2ACA61" w14:textId="77777777" w:rsidR="004B4E81" w:rsidRPr="004B4E81" w:rsidRDefault="004B4E81" w:rsidP="004B4E81">
            <w:pPr>
              <w:widowControl w:val="0"/>
              <w:spacing w:line="360" w:lineRule="auto"/>
              <w:jc w:val="center"/>
              <w:rPr>
                <w:rFonts w:eastAsia="Calibri" w:cs="Arial"/>
              </w:rPr>
            </w:pPr>
            <w:r w:rsidRPr="00546DB8">
              <w:rPr>
                <w:rFonts w:eastAsia="Calibri" w:cs="Arial"/>
              </w:rPr>
              <w:t>P</w:t>
            </w:r>
            <w:r w:rsidRPr="004B4E81">
              <w:rPr>
                <w:rFonts w:eastAsia="Calibri" w:cs="Arial"/>
              </w:rPr>
              <w:t>g</w:t>
            </w:r>
            <w:r w:rsidRPr="00546DB8">
              <w:rPr>
                <w:rFonts w:eastAsia="Calibri" w:cs="Arial"/>
              </w:rPr>
              <w:t>.</w:t>
            </w:r>
          </w:p>
        </w:tc>
        <w:tc>
          <w:tcPr>
            <w:tcW w:w="2410" w:type="dxa"/>
            <w:shd w:val="clear" w:color="auto" w:fill="auto"/>
            <w:vAlign w:val="center"/>
          </w:tcPr>
          <w:p w14:paraId="27A2DC3B" w14:textId="77777777" w:rsidR="004B4E81" w:rsidRPr="004B4E81" w:rsidRDefault="004B4E81" w:rsidP="004B4E81">
            <w:pPr>
              <w:widowControl w:val="0"/>
              <w:spacing w:line="360" w:lineRule="auto"/>
              <w:jc w:val="left"/>
              <w:rPr>
                <w:rFonts w:eastAsia="Calibri" w:cs="Arial"/>
              </w:rPr>
            </w:pPr>
            <w:r w:rsidRPr="004B4E81">
              <w:rPr>
                <w:rFonts w:eastAsia="Calibri" w:cs="Arial"/>
              </w:rPr>
              <w:t xml:space="preserve">Bidder to </w:t>
            </w:r>
            <w:proofErr w:type="gramStart"/>
            <w:r w:rsidRPr="004B4E81">
              <w:rPr>
                <w:rFonts w:eastAsia="Calibri" w:cs="Arial"/>
              </w:rPr>
              <w:t>state  reason</w:t>
            </w:r>
            <w:proofErr w:type="gramEnd"/>
            <w:r w:rsidRPr="004B4E81">
              <w:rPr>
                <w:rFonts w:eastAsia="Calibri" w:cs="Arial"/>
              </w:rPr>
              <w:t xml:space="preserve"> for partial compliance</w:t>
            </w:r>
          </w:p>
        </w:tc>
      </w:tr>
      <w:tr w:rsidR="00546DB8" w:rsidRPr="004B4E81" w14:paraId="3438B6A4" w14:textId="77777777" w:rsidTr="00546DB8">
        <w:trPr>
          <w:trHeight w:val="816"/>
        </w:trPr>
        <w:tc>
          <w:tcPr>
            <w:tcW w:w="993" w:type="dxa"/>
            <w:shd w:val="clear" w:color="auto" w:fill="auto"/>
            <w:vAlign w:val="center"/>
          </w:tcPr>
          <w:p w14:paraId="290ADDCB" w14:textId="77777777" w:rsidR="004B4E81" w:rsidRPr="004B4E81" w:rsidRDefault="004B4E81" w:rsidP="004B4E81">
            <w:pPr>
              <w:widowControl w:val="0"/>
              <w:spacing w:line="276" w:lineRule="auto"/>
              <w:jc w:val="left"/>
              <w:rPr>
                <w:rFonts w:eastAsia="Calibri" w:cs="Arial"/>
              </w:rPr>
            </w:pPr>
            <w:r w:rsidRPr="004B4E81">
              <w:rPr>
                <w:rFonts w:eastAsia="Calibri" w:cs="Arial"/>
              </w:rPr>
              <w:t>8.3.3</w:t>
            </w:r>
          </w:p>
        </w:tc>
        <w:tc>
          <w:tcPr>
            <w:tcW w:w="3118" w:type="dxa"/>
            <w:shd w:val="clear" w:color="auto" w:fill="auto"/>
            <w:vAlign w:val="center"/>
          </w:tcPr>
          <w:p w14:paraId="20EB83A6" w14:textId="77777777" w:rsidR="004B4E81" w:rsidRPr="004B4E81" w:rsidRDefault="004B4E81" w:rsidP="00546DB8">
            <w:pPr>
              <w:jc w:val="left"/>
              <w:rPr>
                <w:rFonts w:cs="Arial"/>
                <w:lang w:eastAsia="en-ZA"/>
              </w:rPr>
            </w:pPr>
            <w:r w:rsidRPr="004B4E81">
              <w:rPr>
                <w:rFonts w:eastAsia="Calibri" w:cs="Arial"/>
              </w:rPr>
              <w:t xml:space="preserve">Provide a </w:t>
            </w:r>
            <w:proofErr w:type="gramStart"/>
            <w:r w:rsidRPr="004B4E81">
              <w:rPr>
                <w:rFonts w:eastAsia="Calibri" w:cs="Arial"/>
              </w:rPr>
              <w:t>1-2 page</w:t>
            </w:r>
            <w:proofErr w:type="gramEnd"/>
            <w:r w:rsidRPr="004B4E81">
              <w:rPr>
                <w:rFonts w:eastAsia="Calibri" w:cs="Arial"/>
              </w:rPr>
              <w:t xml:space="preserve"> resume and certificates of each resource</w:t>
            </w:r>
          </w:p>
        </w:tc>
        <w:tc>
          <w:tcPr>
            <w:tcW w:w="1276" w:type="dxa"/>
            <w:shd w:val="clear" w:color="auto" w:fill="auto"/>
          </w:tcPr>
          <w:p w14:paraId="0626350D" w14:textId="77777777" w:rsidR="004B4E81" w:rsidRPr="004B4E81" w:rsidRDefault="004B4E81" w:rsidP="004B4E81">
            <w:pPr>
              <w:widowControl w:val="0"/>
              <w:spacing w:line="360" w:lineRule="auto"/>
              <w:jc w:val="center"/>
              <w:rPr>
                <w:rFonts w:eastAsia="Calibri" w:cs="Arial"/>
              </w:rPr>
            </w:pPr>
          </w:p>
        </w:tc>
        <w:tc>
          <w:tcPr>
            <w:tcW w:w="1276" w:type="dxa"/>
            <w:shd w:val="clear" w:color="auto" w:fill="auto"/>
          </w:tcPr>
          <w:p w14:paraId="02CDDA9D" w14:textId="77777777" w:rsidR="004B4E81" w:rsidRPr="004B4E81" w:rsidRDefault="004B4E81" w:rsidP="004B4E81">
            <w:pPr>
              <w:widowControl w:val="0"/>
              <w:spacing w:line="360" w:lineRule="auto"/>
              <w:jc w:val="left"/>
              <w:rPr>
                <w:rFonts w:eastAsia="Calibri" w:cs="Arial"/>
              </w:rPr>
            </w:pPr>
          </w:p>
        </w:tc>
        <w:tc>
          <w:tcPr>
            <w:tcW w:w="1276" w:type="dxa"/>
            <w:shd w:val="clear" w:color="auto" w:fill="auto"/>
          </w:tcPr>
          <w:p w14:paraId="2E4876ED" w14:textId="77777777" w:rsidR="004B4E81" w:rsidRPr="004B4E81" w:rsidRDefault="004B4E81" w:rsidP="004B4E81">
            <w:pPr>
              <w:widowControl w:val="0"/>
              <w:numPr>
                <w:ilvl w:val="0"/>
                <w:numId w:val="5"/>
              </w:numPr>
              <w:spacing w:after="40" w:line="360" w:lineRule="auto"/>
              <w:jc w:val="left"/>
              <w:rPr>
                <w:rFonts w:eastAsia="Calibri" w:cs="Arial"/>
                <w:sz w:val="18"/>
                <w:szCs w:val="24"/>
                <w:lang w:val="en-GB"/>
              </w:rPr>
            </w:pPr>
          </w:p>
        </w:tc>
        <w:tc>
          <w:tcPr>
            <w:tcW w:w="1275" w:type="dxa"/>
            <w:shd w:val="clear" w:color="auto" w:fill="auto"/>
            <w:vAlign w:val="center"/>
          </w:tcPr>
          <w:p w14:paraId="2D073D4A" w14:textId="77777777" w:rsidR="004B4E81" w:rsidRPr="004B4E81" w:rsidRDefault="004B4E81" w:rsidP="004B4E81">
            <w:pPr>
              <w:widowControl w:val="0"/>
              <w:spacing w:line="360" w:lineRule="auto"/>
              <w:jc w:val="center"/>
              <w:rPr>
                <w:rFonts w:eastAsia="Calibri" w:cs="Arial"/>
              </w:rPr>
            </w:pPr>
            <w:r w:rsidRPr="004B4E81">
              <w:rPr>
                <w:rFonts w:eastAsia="Calibri" w:cs="Arial"/>
              </w:rPr>
              <w:t>Pg.</w:t>
            </w:r>
          </w:p>
        </w:tc>
        <w:tc>
          <w:tcPr>
            <w:tcW w:w="2410" w:type="dxa"/>
            <w:shd w:val="clear" w:color="auto" w:fill="auto"/>
            <w:vAlign w:val="center"/>
          </w:tcPr>
          <w:p w14:paraId="09C70C8A" w14:textId="77777777" w:rsidR="004B4E81" w:rsidRPr="004B4E81" w:rsidRDefault="004B4E81" w:rsidP="004B4E81">
            <w:pPr>
              <w:widowControl w:val="0"/>
              <w:spacing w:line="360" w:lineRule="auto"/>
              <w:jc w:val="left"/>
              <w:rPr>
                <w:rFonts w:eastAsia="Calibri" w:cs="Arial"/>
              </w:rPr>
            </w:pPr>
            <w:r w:rsidRPr="004B4E81">
              <w:rPr>
                <w:rFonts w:eastAsia="Calibri" w:cs="Arial"/>
              </w:rPr>
              <w:t xml:space="preserve">Bidder to </w:t>
            </w:r>
            <w:proofErr w:type="gramStart"/>
            <w:r w:rsidRPr="004B4E81">
              <w:rPr>
                <w:rFonts w:eastAsia="Calibri" w:cs="Arial"/>
              </w:rPr>
              <w:t>state  reason</w:t>
            </w:r>
            <w:proofErr w:type="gramEnd"/>
            <w:r w:rsidRPr="004B4E81">
              <w:rPr>
                <w:rFonts w:eastAsia="Calibri" w:cs="Arial"/>
              </w:rPr>
              <w:t xml:space="preserve"> for non-compliance</w:t>
            </w:r>
          </w:p>
        </w:tc>
      </w:tr>
    </w:tbl>
    <w:p w14:paraId="7EC3875E" w14:textId="77777777" w:rsidR="00967059" w:rsidRPr="00470D97" w:rsidRDefault="00967059" w:rsidP="00967059">
      <w:pPr>
        <w:pStyle w:val="ListParagraph"/>
        <w:spacing w:line="360" w:lineRule="auto"/>
        <w:ind w:left="567"/>
        <w:rPr>
          <w:rFonts w:cs="Arial"/>
          <w:b/>
          <w:color w:val="FFFFFF" w:themeColor="background1"/>
          <w:sz w:val="22"/>
          <w:szCs w:val="22"/>
        </w:rPr>
      </w:pPr>
    </w:p>
    <w:p w14:paraId="2E2D2087" w14:textId="77777777" w:rsidR="00470D97" w:rsidRPr="00470D97" w:rsidRDefault="00470D97" w:rsidP="00470D97">
      <w:pPr>
        <w:pStyle w:val="ListParagraph"/>
        <w:spacing w:line="360" w:lineRule="auto"/>
        <w:ind w:left="567"/>
        <w:rPr>
          <w:rFonts w:cs="Arial"/>
          <w:b/>
          <w:sz w:val="22"/>
          <w:szCs w:val="22"/>
        </w:rPr>
      </w:pPr>
    </w:p>
    <w:p w14:paraId="1445ACCB" w14:textId="77777777" w:rsidR="00967059" w:rsidRDefault="00167B82" w:rsidP="0065259F">
      <w:pPr>
        <w:pStyle w:val="ListParagraph"/>
        <w:spacing w:line="360" w:lineRule="auto"/>
        <w:ind w:left="0" w:hanging="142"/>
        <w:rPr>
          <w:rFonts w:cs="Arial"/>
          <w:b/>
          <w:sz w:val="22"/>
          <w:szCs w:val="22"/>
        </w:rPr>
      </w:pPr>
      <w:r>
        <w:rPr>
          <w:rFonts w:cs="Arial"/>
          <w:b/>
          <w:sz w:val="22"/>
          <w:szCs w:val="22"/>
        </w:rPr>
        <w:t>Please refer to section 9</w:t>
      </w:r>
      <w:r w:rsidR="00E84D56">
        <w:rPr>
          <w:rFonts w:cs="Arial"/>
          <w:b/>
          <w:sz w:val="22"/>
          <w:szCs w:val="22"/>
        </w:rPr>
        <w:t xml:space="preserve"> of the RFP document</w:t>
      </w:r>
      <w:r w:rsidR="00470D97" w:rsidRPr="00470D97">
        <w:rPr>
          <w:rFonts w:cs="Arial"/>
          <w:b/>
          <w:sz w:val="22"/>
          <w:szCs w:val="22"/>
        </w:rPr>
        <w:t xml:space="preserve"> to complete this form.  The form must be submitted in File 1, Exhibit 2</w:t>
      </w:r>
    </w:p>
    <w:p w14:paraId="5002A1BD" w14:textId="77777777" w:rsidR="00967059" w:rsidRDefault="00967059" w:rsidP="00967059">
      <w:pPr>
        <w:pStyle w:val="ListParagraph"/>
        <w:spacing w:line="360" w:lineRule="auto"/>
        <w:ind w:left="567"/>
        <w:rPr>
          <w:rFonts w:cs="Arial"/>
          <w:b/>
          <w:sz w:val="22"/>
          <w:szCs w:val="22"/>
        </w:rPr>
      </w:pPr>
    </w:p>
    <w:p w14:paraId="1003C021" w14:textId="77777777" w:rsidR="007031A7" w:rsidRDefault="007031A7" w:rsidP="007031A7">
      <w:pPr>
        <w:pStyle w:val="ListParagraph"/>
        <w:spacing w:line="360" w:lineRule="auto"/>
        <w:ind w:left="0"/>
        <w:rPr>
          <w:rFonts w:cs="Arial"/>
          <w:b/>
          <w:sz w:val="22"/>
          <w:szCs w:val="22"/>
        </w:rPr>
      </w:pPr>
    </w:p>
    <w:tbl>
      <w:tblPr>
        <w:tblW w:w="20979" w:type="dxa"/>
        <w:tblInd w:w="-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993"/>
        <w:gridCol w:w="8221"/>
        <w:gridCol w:w="1418"/>
        <w:gridCol w:w="1401"/>
        <w:gridCol w:w="1292"/>
        <w:gridCol w:w="1417"/>
        <w:gridCol w:w="6237"/>
      </w:tblGrid>
      <w:tr w:rsidR="00B03085" w:rsidRPr="009851F5" w14:paraId="4F01A9DE" w14:textId="77777777" w:rsidTr="00ED1ECC">
        <w:trPr>
          <w:trHeight w:val="1004"/>
          <w:tblHeader/>
        </w:trPr>
        <w:tc>
          <w:tcPr>
            <w:tcW w:w="993" w:type="dxa"/>
            <w:tcBorders>
              <w:top w:val="single" w:sz="12" w:space="0" w:color="000000"/>
              <w:left w:val="single" w:sz="12" w:space="0" w:color="000000"/>
              <w:bottom w:val="single" w:sz="4" w:space="0" w:color="auto"/>
              <w:right w:val="single" w:sz="12" w:space="0" w:color="000000"/>
            </w:tcBorders>
            <w:shd w:val="clear" w:color="auto" w:fill="1F497D"/>
          </w:tcPr>
          <w:p w14:paraId="7AEE7E1D" w14:textId="77777777" w:rsidR="00B03085" w:rsidRPr="009851F5" w:rsidRDefault="00B03085" w:rsidP="008B6773">
            <w:pPr>
              <w:widowControl w:val="0"/>
              <w:spacing w:line="360" w:lineRule="auto"/>
              <w:jc w:val="left"/>
              <w:rPr>
                <w:rFonts w:cs="Arial"/>
                <w:b/>
                <w:color w:val="FFFFFF"/>
                <w:sz w:val="22"/>
                <w:szCs w:val="22"/>
                <w:lang w:val="en-GB"/>
              </w:rPr>
            </w:pPr>
            <w:r>
              <w:rPr>
                <w:rFonts w:cs="Arial"/>
                <w:b/>
                <w:color w:val="FFFFFF"/>
                <w:sz w:val="22"/>
                <w:szCs w:val="22"/>
                <w:lang w:val="en-GB"/>
              </w:rPr>
              <w:t>No.</w:t>
            </w:r>
          </w:p>
        </w:tc>
        <w:tc>
          <w:tcPr>
            <w:tcW w:w="8221" w:type="dxa"/>
            <w:tcBorders>
              <w:top w:val="single" w:sz="12" w:space="0" w:color="000000"/>
              <w:left w:val="single" w:sz="12" w:space="0" w:color="000000"/>
              <w:bottom w:val="single" w:sz="4" w:space="0" w:color="auto"/>
              <w:right w:val="single" w:sz="12" w:space="0" w:color="000000"/>
            </w:tcBorders>
            <w:shd w:val="clear" w:color="auto" w:fill="1F497D"/>
          </w:tcPr>
          <w:p w14:paraId="2A690D5B" w14:textId="77777777" w:rsidR="00B03085" w:rsidRPr="009851F5" w:rsidRDefault="00B03085" w:rsidP="008B6773">
            <w:pPr>
              <w:widowControl w:val="0"/>
              <w:spacing w:line="360" w:lineRule="auto"/>
              <w:jc w:val="left"/>
              <w:rPr>
                <w:rFonts w:cs="Arial"/>
                <w:b/>
                <w:color w:val="FFFFFF"/>
                <w:sz w:val="22"/>
                <w:szCs w:val="22"/>
                <w:lang w:val="en-GB"/>
              </w:rPr>
            </w:pPr>
            <w:r w:rsidRPr="009851F5">
              <w:rPr>
                <w:rFonts w:cs="Arial"/>
                <w:b/>
                <w:color w:val="FFFFFF"/>
                <w:sz w:val="22"/>
                <w:szCs w:val="22"/>
                <w:lang w:val="en-GB"/>
              </w:rPr>
              <w:t>Technical Evaluation Criterion</w:t>
            </w:r>
          </w:p>
          <w:p w14:paraId="1B32286A" w14:textId="77777777" w:rsidR="00B03085" w:rsidRPr="009851F5" w:rsidRDefault="00B03085" w:rsidP="008B6773">
            <w:pPr>
              <w:widowControl w:val="0"/>
              <w:spacing w:line="360" w:lineRule="auto"/>
              <w:jc w:val="left"/>
              <w:rPr>
                <w:rFonts w:cs="Arial"/>
                <w:b/>
                <w:color w:val="FFFFFF"/>
                <w:sz w:val="22"/>
                <w:szCs w:val="22"/>
                <w:lang w:val="en-GB"/>
              </w:rPr>
            </w:pPr>
          </w:p>
        </w:tc>
        <w:tc>
          <w:tcPr>
            <w:tcW w:w="1418" w:type="dxa"/>
            <w:tcBorders>
              <w:top w:val="single" w:sz="12" w:space="0" w:color="000000"/>
              <w:left w:val="single" w:sz="12" w:space="0" w:color="000000"/>
              <w:bottom w:val="single" w:sz="4" w:space="0" w:color="auto"/>
              <w:right w:val="single" w:sz="12" w:space="0" w:color="000000"/>
            </w:tcBorders>
            <w:shd w:val="clear" w:color="auto" w:fill="1F497D"/>
          </w:tcPr>
          <w:p w14:paraId="6E452181" w14:textId="77777777" w:rsidR="00B03085" w:rsidRPr="009851F5" w:rsidRDefault="00B03085" w:rsidP="008B6773">
            <w:pPr>
              <w:widowControl w:val="0"/>
              <w:spacing w:line="360" w:lineRule="auto"/>
              <w:jc w:val="left"/>
              <w:rPr>
                <w:rFonts w:cs="Arial"/>
                <w:b/>
                <w:color w:val="FFFFFF"/>
                <w:sz w:val="22"/>
                <w:szCs w:val="22"/>
                <w:lang w:val="en-GB"/>
              </w:rPr>
            </w:pPr>
            <w:r>
              <w:rPr>
                <w:rFonts w:cs="Arial"/>
                <w:b/>
                <w:color w:val="FFFFFF"/>
                <w:sz w:val="22"/>
                <w:szCs w:val="22"/>
                <w:lang w:val="en-GB"/>
              </w:rPr>
              <w:t>Compliant</w:t>
            </w:r>
          </w:p>
        </w:tc>
        <w:tc>
          <w:tcPr>
            <w:tcW w:w="1401" w:type="dxa"/>
            <w:tcBorders>
              <w:top w:val="single" w:sz="12" w:space="0" w:color="000000"/>
              <w:left w:val="single" w:sz="12" w:space="0" w:color="000000"/>
              <w:bottom w:val="single" w:sz="4" w:space="0" w:color="auto"/>
              <w:right w:val="single" w:sz="12" w:space="0" w:color="000000"/>
            </w:tcBorders>
            <w:shd w:val="clear" w:color="auto" w:fill="1F497D"/>
          </w:tcPr>
          <w:p w14:paraId="6D233823" w14:textId="77777777" w:rsidR="00B03085" w:rsidRDefault="00B03085" w:rsidP="008B6773">
            <w:pPr>
              <w:widowControl w:val="0"/>
              <w:spacing w:line="360" w:lineRule="auto"/>
              <w:jc w:val="left"/>
              <w:rPr>
                <w:rFonts w:cs="Arial"/>
                <w:b/>
                <w:color w:val="FFFFFF"/>
                <w:sz w:val="22"/>
                <w:szCs w:val="22"/>
                <w:lang w:val="en-GB"/>
              </w:rPr>
            </w:pPr>
            <w:r>
              <w:rPr>
                <w:rFonts w:cs="Arial"/>
                <w:b/>
                <w:color w:val="FFFFFF"/>
                <w:sz w:val="22"/>
                <w:szCs w:val="22"/>
                <w:lang w:val="en-GB"/>
              </w:rPr>
              <w:t>Partially Compliant</w:t>
            </w:r>
          </w:p>
        </w:tc>
        <w:tc>
          <w:tcPr>
            <w:tcW w:w="1292" w:type="dxa"/>
            <w:tcBorders>
              <w:top w:val="single" w:sz="12" w:space="0" w:color="000000"/>
              <w:left w:val="single" w:sz="12" w:space="0" w:color="000000"/>
              <w:bottom w:val="single" w:sz="4" w:space="0" w:color="auto"/>
              <w:right w:val="single" w:sz="12" w:space="0" w:color="000000"/>
            </w:tcBorders>
            <w:shd w:val="clear" w:color="auto" w:fill="1F497D"/>
          </w:tcPr>
          <w:p w14:paraId="7B2D94AB" w14:textId="77777777" w:rsidR="00B03085" w:rsidRDefault="00B03085" w:rsidP="008B6773">
            <w:pPr>
              <w:widowControl w:val="0"/>
              <w:spacing w:line="360" w:lineRule="auto"/>
              <w:jc w:val="left"/>
              <w:rPr>
                <w:rFonts w:cs="Arial"/>
                <w:b/>
                <w:color w:val="FFFFFF"/>
                <w:sz w:val="22"/>
                <w:szCs w:val="22"/>
                <w:lang w:val="en-GB"/>
              </w:rPr>
            </w:pPr>
            <w:r>
              <w:rPr>
                <w:rFonts w:cs="Arial"/>
                <w:b/>
                <w:color w:val="FFFFFF"/>
                <w:sz w:val="22"/>
                <w:szCs w:val="22"/>
                <w:lang w:val="en-GB"/>
              </w:rPr>
              <w:t>Non-Compliant</w:t>
            </w:r>
          </w:p>
        </w:tc>
        <w:tc>
          <w:tcPr>
            <w:tcW w:w="1417" w:type="dxa"/>
            <w:tcBorders>
              <w:top w:val="single" w:sz="12" w:space="0" w:color="000000"/>
              <w:left w:val="single" w:sz="12" w:space="0" w:color="000000"/>
              <w:bottom w:val="single" w:sz="4" w:space="0" w:color="auto"/>
              <w:right w:val="single" w:sz="12" w:space="0" w:color="000000"/>
            </w:tcBorders>
            <w:shd w:val="clear" w:color="auto" w:fill="1F497D"/>
          </w:tcPr>
          <w:p w14:paraId="1EAD4B00" w14:textId="77777777" w:rsidR="00B03085" w:rsidRDefault="00B03085" w:rsidP="008B6773">
            <w:pPr>
              <w:widowControl w:val="0"/>
              <w:spacing w:line="360" w:lineRule="auto"/>
              <w:jc w:val="left"/>
              <w:rPr>
                <w:rFonts w:cs="Arial"/>
                <w:b/>
                <w:color w:val="FFFFFF"/>
                <w:sz w:val="22"/>
                <w:szCs w:val="22"/>
                <w:lang w:val="en-GB"/>
              </w:rPr>
            </w:pPr>
            <w:r>
              <w:rPr>
                <w:rFonts w:cs="Arial"/>
                <w:b/>
                <w:color w:val="FFFFFF"/>
                <w:sz w:val="22"/>
                <w:szCs w:val="22"/>
                <w:lang w:val="en-GB"/>
              </w:rPr>
              <w:t>Reference page in Proposal</w:t>
            </w:r>
          </w:p>
        </w:tc>
        <w:tc>
          <w:tcPr>
            <w:tcW w:w="6237" w:type="dxa"/>
            <w:tcBorders>
              <w:top w:val="single" w:sz="12" w:space="0" w:color="000000"/>
              <w:left w:val="single" w:sz="12" w:space="0" w:color="000000"/>
              <w:bottom w:val="single" w:sz="4" w:space="0" w:color="auto"/>
              <w:right w:val="single" w:sz="12" w:space="0" w:color="000000"/>
            </w:tcBorders>
            <w:shd w:val="clear" w:color="auto" w:fill="1F497D"/>
          </w:tcPr>
          <w:p w14:paraId="7923019C" w14:textId="77777777" w:rsidR="00B03085" w:rsidRDefault="00B03085" w:rsidP="008B6773">
            <w:pPr>
              <w:widowControl w:val="0"/>
              <w:spacing w:line="360" w:lineRule="auto"/>
              <w:jc w:val="left"/>
              <w:rPr>
                <w:rFonts w:cs="Arial"/>
                <w:b/>
                <w:color w:val="FFFFFF"/>
                <w:sz w:val="22"/>
                <w:szCs w:val="22"/>
                <w:lang w:val="en-GB"/>
              </w:rPr>
            </w:pPr>
            <w:r>
              <w:rPr>
                <w:rFonts w:cs="Arial"/>
                <w:b/>
                <w:color w:val="FFFFFF"/>
                <w:sz w:val="22"/>
                <w:szCs w:val="22"/>
                <w:lang w:val="en-GB"/>
              </w:rPr>
              <w:t>Comments</w:t>
            </w:r>
          </w:p>
        </w:tc>
      </w:tr>
      <w:tr w:rsidR="00B03085" w:rsidRPr="009851F5" w14:paraId="50548247" w14:textId="77777777" w:rsidTr="00ED1ECC">
        <w:trPr>
          <w:trHeight w:val="572"/>
        </w:trPr>
        <w:tc>
          <w:tcPr>
            <w:tcW w:w="993" w:type="dxa"/>
            <w:tcBorders>
              <w:top w:val="single" w:sz="4" w:space="0" w:color="auto"/>
              <w:left w:val="single" w:sz="12" w:space="0" w:color="000000"/>
              <w:bottom w:val="single" w:sz="12" w:space="0" w:color="000000"/>
              <w:right w:val="single" w:sz="12" w:space="0" w:color="000000"/>
            </w:tcBorders>
            <w:shd w:val="clear" w:color="auto" w:fill="1F497D"/>
            <w:vAlign w:val="center"/>
          </w:tcPr>
          <w:p w14:paraId="0DDE8E95" w14:textId="77777777" w:rsidR="00B03085" w:rsidRPr="009851F5" w:rsidRDefault="00B03085" w:rsidP="00AD6505">
            <w:pPr>
              <w:widowControl w:val="0"/>
              <w:spacing w:line="360" w:lineRule="auto"/>
              <w:jc w:val="left"/>
              <w:rPr>
                <w:rFonts w:cs="Arial"/>
                <w:b/>
                <w:bCs/>
                <w:color w:val="FFFFFF"/>
                <w:sz w:val="22"/>
                <w:szCs w:val="22"/>
              </w:rPr>
            </w:pPr>
            <w:r w:rsidRPr="009851F5">
              <w:rPr>
                <w:rFonts w:cs="Arial"/>
                <w:b/>
                <w:bCs/>
                <w:color w:val="FFFFFF"/>
                <w:sz w:val="22"/>
                <w:szCs w:val="22"/>
              </w:rPr>
              <w:t>1</w:t>
            </w:r>
            <w:r w:rsidR="008C3A23">
              <w:rPr>
                <w:rFonts w:cs="Arial"/>
                <w:b/>
                <w:bCs/>
                <w:color w:val="FFFFFF"/>
                <w:sz w:val="22"/>
                <w:szCs w:val="22"/>
              </w:rPr>
              <w:t>.</w:t>
            </w:r>
          </w:p>
        </w:tc>
        <w:tc>
          <w:tcPr>
            <w:tcW w:w="8221" w:type="dxa"/>
            <w:tcBorders>
              <w:top w:val="single" w:sz="4" w:space="0" w:color="auto"/>
              <w:left w:val="single" w:sz="12" w:space="0" w:color="000000"/>
              <w:bottom w:val="single" w:sz="12" w:space="0" w:color="000000"/>
              <w:right w:val="single" w:sz="12" w:space="0" w:color="000000"/>
            </w:tcBorders>
            <w:shd w:val="clear" w:color="auto" w:fill="1F497D"/>
            <w:vAlign w:val="center"/>
          </w:tcPr>
          <w:p w14:paraId="2E1090F1" w14:textId="77777777" w:rsidR="00B03085" w:rsidRPr="00E62033" w:rsidRDefault="00AD6505" w:rsidP="008B0658">
            <w:pPr>
              <w:widowControl w:val="0"/>
              <w:spacing w:line="360" w:lineRule="auto"/>
              <w:jc w:val="left"/>
              <w:rPr>
                <w:rFonts w:cs="Arial"/>
                <w:b/>
                <w:color w:val="FFFFFF"/>
                <w:sz w:val="22"/>
                <w:szCs w:val="22"/>
              </w:rPr>
            </w:pPr>
            <w:r>
              <w:rPr>
                <w:rFonts w:cs="Arial"/>
                <w:b/>
                <w:color w:val="FFFFFF"/>
                <w:sz w:val="22"/>
                <w:szCs w:val="22"/>
              </w:rPr>
              <w:t xml:space="preserve">Company Profile </w:t>
            </w:r>
          </w:p>
        </w:tc>
        <w:tc>
          <w:tcPr>
            <w:tcW w:w="1418" w:type="dxa"/>
            <w:tcBorders>
              <w:top w:val="single" w:sz="4" w:space="0" w:color="auto"/>
              <w:left w:val="single" w:sz="12" w:space="0" w:color="000000"/>
              <w:bottom w:val="single" w:sz="12" w:space="0" w:color="000000"/>
              <w:right w:val="single" w:sz="12" w:space="0" w:color="000000"/>
            </w:tcBorders>
            <w:shd w:val="clear" w:color="auto" w:fill="1F497D"/>
          </w:tcPr>
          <w:p w14:paraId="4C954AD6" w14:textId="77777777" w:rsidR="00B03085" w:rsidRPr="00BE334C" w:rsidRDefault="00B03085" w:rsidP="0095291C">
            <w:pPr>
              <w:widowControl w:val="0"/>
              <w:spacing w:line="360" w:lineRule="auto"/>
              <w:jc w:val="center"/>
              <w:rPr>
                <w:rFonts w:cs="Arial"/>
                <w:b/>
                <w:color w:val="FFFFFF"/>
                <w:sz w:val="22"/>
                <w:szCs w:val="22"/>
                <w:lang w:val="en-GB"/>
              </w:rPr>
            </w:pPr>
          </w:p>
        </w:tc>
        <w:tc>
          <w:tcPr>
            <w:tcW w:w="1401" w:type="dxa"/>
            <w:tcBorders>
              <w:top w:val="single" w:sz="4" w:space="0" w:color="auto"/>
              <w:left w:val="single" w:sz="12" w:space="0" w:color="000000"/>
              <w:bottom w:val="single" w:sz="12" w:space="0" w:color="000000"/>
              <w:right w:val="single" w:sz="12" w:space="0" w:color="000000"/>
            </w:tcBorders>
            <w:shd w:val="clear" w:color="auto" w:fill="1F497D"/>
          </w:tcPr>
          <w:p w14:paraId="1664D30E" w14:textId="77777777" w:rsidR="00B03085" w:rsidRDefault="00B03085" w:rsidP="0095291C">
            <w:pPr>
              <w:widowControl w:val="0"/>
              <w:spacing w:line="360" w:lineRule="auto"/>
              <w:rPr>
                <w:rFonts w:cs="Arial"/>
                <w:b/>
                <w:color w:val="FFFFFF"/>
                <w:sz w:val="22"/>
                <w:szCs w:val="22"/>
                <w:lang w:val="en-GB"/>
              </w:rPr>
            </w:pPr>
          </w:p>
        </w:tc>
        <w:tc>
          <w:tcPr>
            <w:tcW w:w="1292" w:type="dxa"/>
            <w:tcBorders>
              <w:top w:val="single" w:sz="4" w:space="0" w:color="auto"/>
              <w:left w:val="single" w:sz="12" w:space="0" w:color="000000"/>
              <w:bottom w:val="single" w:sz="12" w:space="0" w:color="000000"/>
              <w:right w:val="single" w:sz="12" w:space="0" w:color="000000"/>
            </w:tcBorders>
            <w:shd w:val="clear" w:color="auto" w:fill="1F497D"/>
          </w:tcPr>
          <w:p w14:paraId="3501755C" w14:textId="77777777" w:rsidR="00B03085" w:rsidRDefault="00B03085" w:rsidP="0095291C">
            <w:pPr>
              <w:widowControl w:val="0"/>
              <w:spacing w:line="360" w:lineRule="auto"/>
              <w:rPr>
                <w:rFonts w:cs="Arial"/>
                <w:b/>
                <w:color w:val="FFFFFF"/>
                <w:sz w:val="22"/>
                <w:szCs w:val="22"/>
                <w:lang w:val="en-GB"/>
              </w:rPr>
            </w:pPr>
          </w:p>
        </w:tc>
        <w:tc>
          <w:tcPr>
            <w:tcW w:w="1417" w:type="dxa"/>
            <w:tcBorders>
              <w:top w:val="single" w:sz="4" w:space="0" w:color="auto"/>
              <w:left w:val="single" w:sz="12" w:space="0" w:color="000000"/>
              <w:bottom w:val="single" w:sz="12" w:space="0" w:color="000000"/>
              <w:right w:val="single" w:sz="12" w:space="0" w:color="000000"/>
            </w:tcBorders>
            <w:shd w:val="clear" w:color="auto" w:fill="1F497D"/>
          </w:tcPr>
          <w:p w14:paraId="140029E2" w14:textId="77777777" w:rsidR="00B03085" w:rsidRDefault="00B03085" w:rsidP="00470D97">
            <w:pPr>
              <w:widowControl w:val="0"/>
              <w:spacing w:line="360" w:lineRule="auto"/>
              <w:jc w:val="left"/>
              <w:rPr>
                <w:rFonts w:cs="Arial"/>
                <w:b/>
                <w:color w:val="FFFFFF"/>
                <w:sz w:val="22"/>
                <w:szCs w:val="22"/>
                <w:lang w:val="en-GB"/>
              </w:rPr>
            </w:pPr>
          </w:p>
        </w:tc>
        <w:tc>
          <w:tcPr>
            <w:tcW w:w="6237" w:type="dxa"/>
            <w:tcBorders>
              <w:top w:val="single" w:sz="4" w:space="0" w:color="auto"/>
              <w:left w:val="single" w:sz="12" w:space="0" w:color="000000"/>
              <w:bottom w:val="single" w:sz="12" w:space="0" w:color="000000"/>
              <w:right w:val="single" w:sz="12" w:space="0" w:color="000000"/>
            </w:tcBorders>
            <w:shd w:val="clear" w:color="auto" w:fill="1F497D"/>
          </w:tcPr>
          <w:p w14:paraId="6553864F" w14:textId="77777777" w:rsidR="00B03085" w:rsidRDefault="00B03085" w:rsidP="0095291C">
            <w:pPr>
              <w:widowControl w:val="0"/>
              <w:spacing w:line="360" w:lineRule="auto"/>
              <w:rPr>
                <w:rFonts w:cs="Arial"/>
                <w:b/>
                <w:color w:val="FFFFFF"/>
                <w:sz w:val="22"/>
                <w:szCs w:val="22"/>
                <w:lang w:val="en-GB"/>
              </w:rPr>
            </w:pPr>
          </w:p>
        </w:tc>
      </w:tr>
      <w:tr w:rsidR="00B03085" w:rsidRPr="004077C8" w14:paraId="1BF0D6DB" w14:textId="77777777" w:rsidTr="00ED1ECC">
        <w:trPr>
          <w:trHeight w:val="926"/>
        </w:trPr>
        <w:tc>
          <w:tcPr>
            <w:tcW w:w="993" w:type="dxa"/>
            <w:tcBorders>
              <w:top w:val="single" w:sz="12" w:space="0" w:color="000000"/>
              <w:left w:val="single" w:sz="12" w:space="0" w:color="000000"/>
              <w:bottom w:val="single" w:sz="12" w:space="0" w:color="auto"/>
              <w:right w:val="single" w:sz="12" w:space="0" w:color="000000"/>
            </w:tcBorders>
            <w:shd w:val="clear" w:color="auto" w:fill="auto"/>
            <w:vAlign w:val="center"/>
          </w:tcPr>
          <w:p w14:paraId="5516C81E" w14:textId="77777777" w:rsidR="00B03085" w:rsidRPr="00F80FD7" w:rsidRDefault="00B03085" w:rsidP="00E62033">
            <w:pPr>
              <w:widowControl w:val="0"/>
              <w:spacing w:line="360" w:lineRule="auto"/>
              <w:jc w:val="left"/>
              <w:rPr>
                <w:rFonts w:cs="Arial"/>
                <w:b/>
                <w:sz w:val="22"/>
                <w:szCs w:val="22"/>
                <w:lang w:val="en-US"/>
              </w:rPr>
            </w:pPr>
            <w:r w:rsidRPr="00F80FD7">
              <w:rPr>
                <w:rFonts w:cs="Arial"/>
                <w:b/>
                <w:sz w:val="22"/>
                <w:szCs w:val="22"/>
                <w:lang w:val="en-US"/>
              </w:rPr>
              <w:t>1.1</w:t>
            </w:r>
          </w:p>
        </w:tc>
        <w:tc>
          <w:tcPr>
            <w:tcW w:w="8221" w:type="dxa"/>
            <w:tcBorders>
              <w:top w:val="single" w:sz="12" w:space="0" w:color="000000"/>
              <w:left w:val="single" w:sz="12" w:space="0" w:color="000000"/>
              <w:bottom w:val="single" w:sz="12" w:space="0" w:color="auto"/>
              <w:right w:val="single" w:sz="12" w:space="0" w:color="000000"/>
            </w:tcBorders>
            <w:shd w:val="clear" w:color="auto" w:fill="auto"/>
          </w:tcPr>
          <w:p w14:paraId="6607F712" w14:textId="711CE3C0" w:rsidR="00CE5EFE" w:rsidRPr="00ED1ECC" w:rsidRDefault="00E7295D" w:rsidP="008B0658">
            <w:pPr>
              <w:pStyle w:val="ListParagraph"/>
              <w:widowControl w:val="0"/>
              <w:spacing w:line="360" w:lineRule="auto"/>
              <w:ind w:left="0"/>
              <w:rPr>
                <w:rFonts w:cs="Arial"/>
                <w:sz w:val="22"/>
                <w:szCs w:val="22"/>
              </w:rPr>
            </w:pPr>
            <w:r w:rsidRPr="00E7295D">
              <w:rPr>
                <w:rFonts w:cs="Arial"/>
                <w:sz w:val="22"/>
                <w:szCs w:val="22"/>
              </w:rPr>
              <w:t xml:space="preserve">The </w:t>
            </w:r>
            <w:r>
              <w:rPr>
                <w:rFonts w:cs="Arial"/>
                <w:sz w:val="22"/>
                <w:szCs w:val="22"/>
              </w:rPr>
              <w:t xml:space="preserve">bidder has provided a </w:t>
            </w:r>
            <w:r w:rsidRPr="00E7295D">
              <w:rPr>
                <w:rFonts w:cs="Arial"/>
                <w:sz w:val="22"/>
                <w:szCs w:val="22"/>
              </w:rPr>
              <w:t xml:space="preserve">company profile </w:t>
            </w:r>
            <w:r>
              <w:rPr>
                <w:rFonts w:cs="Arial"/>
                <w:sz w:val="22"/>
                <w:szCs w:val="22"/>
              </w:rPr>
              <w:t>and</w:t>
            </w:r>
            <w:r w:rsidRPr="00E7295D">
              <w:rPr>
                <w:rFonts w:cs="Arial"/>
                <w:sz w:val="22"/>
                <w:szCs w:val="22"/>
              </w:rPr>
              <w:t xml:space="preserve"> organisation structure of the team that will administer VAT Refunds on Exported goods.</w:t>
            </w:r>
          </w:p>
        </w:tc>
        <w:tc>
          <w:tcPr>
            <w:tcW w:w="1418" w:type="dxa"/>
            <w:tcBorders>
              <w:top w:val="single" w:sz="12" w:space="0" w:color="000000"/>
              <w:left w:val="single" w:sz="12" w:space="0" w:color="000000"/>
              <w:bottom w:val="single" w:sz="12" w:space="0" w:color="000000"/>
              <w:right w:val="single" w:sz="12" w:space="0" w:color="000000"/>
            </w:tcBorders>
            <w:shd w:val="clear" w:color="auto" w:fill="auto"/>
          </w:tcPr>
          <w:p w14:paraId="5A9E5504" w14:textId="77777777" w:rsidR="00B03085" w:rsidRPr="00B62C57" w:rsidRDefault="00B03085" w:rsidP="0095291C">
            <w:pPr>
              <w:widowControl w:val="0"/>
              <w:spacing w:line="360" w:lineRule="auto"/>
              <w:jc w:val="center"/>
              <w:rPr>
                <w:rFonts w:cs="Arial"/>
                <w:lang w:val="en-GB"/>
              </w:rPr>
            </w:pPr>
          </w:p>
        </w:tc>
        <w:tc>
          <w:tcPr>
            <w:tcW w:w="1401" w:type="dxa"/>
            <w:tcBorders>
              <w:top w:val="single" w:sz="12" w:space="0" w:color="000000"/>
              <w:left w:val="single" w:sz="12" w:space="0" w:color="000000"/>
              <w:right w:val="single" w:sz="12" w:space="0" w:color="000000"/>
            </w:tcBorders>
          </w:tcPr>
          <w:p w14:paraId="07304E60" w14:textId="77777777" w:rsidR="00B03085" w:rsidRDefault="00B03085" w:rsidP="0095291C">
            <w:pPr>
              <w:widowControl w:val="0"/>
              <w:spacing w:line="360" w:lineRule="auto"/>
              <w:rPr>
                <w:rFonts w:cs="Arial"/>
                <w:sz w:val="22"/>
                <w:szCs w:val="22"/>
                <w:lang w:val="en-GB"/>
              </w:rPr>
            </w:pPr>
          </w:p>
        </w:tc>
        <w:tc>
          <w:tcPr>
            <w:tcW w:w="1292" w:type="dxa"/>
            <w:tcBorders>
              <w:top w:val="single" w:sz="12" w:space="0" w:color="000000"/>
              <w:left w:val="single" w:sz="12" w:space="0" w:color="000000"/>
              <w:right w:val="single" w:sz="12" w:space="0" w:color="000000"/>
            </w:tcBorders>
          </w:tcPr>
          <w:p w14:paraId="633B7D22" w14:textId="77777777" w:rsidR="00B03085" w:rsidRDefault="00B03085" w:rsidP="0095291C">
            <w:pPr>
              <w:widowControl w:val="0"/>
              <w:spacing w:line="360" w:lineRule="auto"/>
              <w:rPr>
                <w:rFonts w:cs="Arial"/>
                <w:sz w:val="22"/>
                <w:szCs w:val="22"/>
                <w:lang w:val="en-GB"/>
              </w:rPr>
            </w:pPr>
          </w:p>
        </w:tc>
        <w:tc>
          <w:tcPr>
            <w:tcW w:w="1417" w:type="dxa"/>
            <w:tcBorders>
              <w:top w:val="single" w:sz="12" w:space="0" w:color="000000"/>
              <w:left w:val="single" w:sz="12" w:space="0" w:color="000000"/>
              <w:right w:val="single" w:sz="12" w:space="0" w:color="000000"/>
            </w:tcBorders>
          </w:tcPr>
          <w:p w14:paraId="7C3C6D65" w14:textId="77777777" w:rsidR="00B03085" w:rsidRDefault="00B03085" w:rsidP="0095291C">
            <w:pPr>
              <w:widowControl w:val="0"/>
              <w:spacing w:line="360" w:lineRule="auto"/>
              <w:rPr>
                <w:rFonts w:cs="Arial"/>
                <w:sz w:val="22"/>
                <w:szCs w:val="22"/>
                <w:lang w:val="en-GB"/>
              </w:rPr>
            </w:pPr>
          </w:p>
        </w:tc>
        <w:tc>
          <w:tcPr>
            <w:tcW w:w="6237" w:type="dxa"/>
            <w:tcBorders>
              <w:top w:val="single" w:sz="12" w:space="0" w:color="000000"/>
              <w:left w:val="single" w:sz="12" w:space="0" w:color="000000"/>
              <w:right w:val="single" w:sz="12" w:space="0" w:color="000000"/>
            </w:tcBorders>
          </w:tcPr>
          <w:p w14:paraId="353DB90C" w14:textId="77777777" w:rsidR="00B03085" w:rsidRDefault="00B03085" w:rsidP="0095291C">
            <w:pPr>
              <w:widowControl w:val="0"/>
              <w:spacing w:line="360" w:lineRule="auto"/>
              <w:rPr>
                <w:rFonts w:cs="Arial"/>
                <w:sz w:val="22"/>
                <w:szCs w:val="22"/>
                <w:lang w:val="en-GB"/>
              </w:rPr>
            </w:pPr>
          </w:p>
        </w:tc>
      </w:tr>
      <w:tr w:rsidR="00B03085" w:rsidRPr="004077C8" w14:paraId="05613EC5" w14:textId="77777777" w:rsidTr="00ED1ECC">
        <w:trPr>
          <w:trHeight w:val="600"/>
        </w:trPr>
        <w:tc>
          <w:tcPr>
            <w:tcW w:w="993" w:type="dxa"/>
            <w:tcBorders>
              <w:top w:val="single" w:sz="12" w:space="0" w:color="auto"/>
              <w:left w:val="single" w:sz="12" w:space="0" w:color="000000"/>
              <w:bottom w:val="single" w:sz="12" w:space="0" w:color="auto"/>
              <w:right w:val="single" w:sz="12" w:space="0" w:color="auto"/>
            </w:tcBorders>
            <w:shd w:val="clear" w:color="auto" w:fill="1F497D"/>
            <w:vAlign w:val="center"/>
          </w:tcPr>
          <w:p w14:paraId="37EF351D" w14:textId="77777777" w:rsidR="00B03085" w:rsidRPr="00AB02DF" w:rsidRDefault="00136353" w:rsidP="00AD6505">
            <w:pPr>
              <w:widowControl w:val="0"/>
              <w:spacing w:line="360" w:lineRule="auto"/>
              <w:jc w:val="left"/>
              <w:rPr>
                <w:rFonts w:cs="Arial"/>
                <w:b/>
                <w:bCs/>
                <w:color w:val="FFFFFF"/>
                <w:sz w:val="22"/>
                <w:szCs w:val="22"/>
              </w:rPr>
            </w:pPr>
            <w:r>
              <w:rPr>
                <w:rFonts w:cs="Arial"/>
                <w:b/>
                <w:bCs/>
                <w:color w:val="FFFFFF"/>
                <w:sz w:val="22"/>
                <w:szCs w:val="22"/>
              </w:rPr>
              <w:t>2</w:t>
            </w:r>
            <w:r w:rsidR="008C3A23">
              <w:rPr>
                <w:rFonts w:cs="Arial"/>
                <w:b/>
                <w:bCs/>
                <w:color w:val="FFFFFF"/>
                <w:sz w:val="22"/>
                <w:szCs w:val="22"/>
              </w:rPr>
              <w:t>.</w:t>
            </w:r>
          </w:p>
        </w:tc>
        <w:tc>
          <w:tcPr>
            <w:tcW w:w="8221" w:type="dxa"/>
            <w:tcBorders>
              <w:top w:val="single" w:sz="12" w:space="0" w:color="auto"/>
              <w:left w:val="single" w:sz="12" w:space="0" w:color="auto"/>
              <w:bottom w:val="single" w:sz="12" w:space="0" w:color="auto"/>
              <w:right w:val="single" w:sz="12" w:space="0" w:color="auto"/>
            </w:tcBorders>
            <w:shd w:val="clear" w:color="auto" w:fill="1F497D"/>
            <w:vAlign w:val="center"/>
          </w:tcPr>
          <w:p w14:paraId="6ED56150" w14:textId="77777777" w:rsidR="00B03085" w:rsidRPr="00AB02DF" w:rsidRDefault="008B0658" w:rsidP="00AD6505">
            <w:pPr>
              <w:widowControl w:val="0"/>
              <w:spacing w:line="360" w:lineRule="auto"/>
              <w:jc w:val="left"/>
              <w:rPr>
                <w:rFonts w:cs="Arial"/>
                <w:b/>
                <w:bCs/>
                <w:color w:val="FFFFFF"/>
                <w:sz w:val="22"/>
                <w:szCs w:val="22"/>
              </w:rPr>
            </w:pPr>
            <w:r>
              <w:rPr>
                <w:rFonts w:cs="Arial"/>
                <w:b/>
                <w:color w:val="FFFFFF"/>
                <w:sz w:val="22"/>
                <w:szCs w:val="22"/>
              </w:rPr>
              <w:t xml:space="preserve">Resources </w:t>
            </w:r>
          </w:p>
        </w:tc>
        <w:tc>
          <w:tcPr>
            <w:tcW w:w="1418" w:type="dxa"/>
            <w:tcBorders>
              <w:top w:val="single" w:sz="12" w:space="0" w:color="000000"/>
              <w:left w:val="single" w:sz="12" w:space="0" w:color="auto"/>
              <w:right w:val="single" w:sz="12" w:space="0" w:color="000000"/>
            </w:tcBorders>
            <w:shd w:val="clear" w:color="auto" w:fill="1F497D"/>
            <w:vAlign w:val="center"/>
          </w:tcPr>
          <w:p w14:paraId="0B033AB8" w14:textId="77777777" w:rsidR="00B03085" w:rsidRPr="00B62C57" w:rsidRDefault="00B03085" w:rsidP="0095291C">
            <w:pPr>
              <w:widowControl w:val="0"/>
              <w:spacing w:line="360" w:lineRule="auto"/>
              <w:jc w:val="center"/>
              <w:rPr>
                <w:rFonts w:cs="Arial"/>
                <w:b/>
                <w:bCs/>
                <w:color w:val="FFFFFF"/>
              </w:rPr>
            </w:pPr>
          </w:p>
        </w:tc>
        <w:tc>
          <w:tcPr>
            <w:tcW w:w="1401" w:type="dxa"/>
            <w:tcBorders>
              <w:left w:val="single" w:sz="12" w:space="0" w:color="000000"/>
              <w:bottom w:val="single" w:sz="12" w:space="0" w:color="auto"/>
              <w:right w:val="single" w:sz="12" w:space="0" w:color="000000"/>
            </w:tcBorders>
            <w:shd w:val="clear" w:color="auto" w:fill="1F497D"/>
          </w:tcPr>
          <w:p w14:paraId="15F053AD" w14:textId="77777777" w:rsidR="00B03085" w:rsidRPr="008C79A8" w:rsidRDefault="00B03085" w:rsidP="0095291C">
            <w:pPr>
              <w:widowControl w:val="0"/>
              <w:spacing w:line="360" w:lineRule="auto"/>
              <w:rPr>
                <w:rFonts w:cs="Arial"/>
                <w:b/>
                <w:bCs/>
                <w:color w:val="FFFFFF"/>
                <w:sz w:val="22"/>
                <w:szCs w:val="22"/>
              </w:rPr>
            </w:pPr>
          </w:p>
        </w:tc>
        <w:tc>
          <w:tcPr>
            <w:tcW w:w="1292" w:type="dxa"/>
            <w:tcBorders>
              <w:left w:val="single" w:sz="12" w:space="0" w:color="000000"/>
              <w:bottom w:val="single" w:sz="12" w:space="0" w:color="auto"/>
              <w:right w:val="single" w:sz="12" w:space="0" w:color="000000"/>
            </w:tcBorders>
            <w:shd w:val="clear" w:color="auto" w:fill="1F497D"/>
          </w:tcPr>
          <w:p w14:paraId="3FC6DB7B" w14:textId="77777777" w:rsidR="00B03085" w:rsidRPr="008C79A8" w:rsidRDefault="00B03085" w:rsidP="0095291C">
            <w:pPr>
              <w:widowControl w:val="0"/>
              <w:spacing w:line="360" w:lineRule="auto"/>
              <w:rPr>
                <w:rFonts w:cs="Arial"/>
                <w:b/>
                <w:bCs/>
                <w:color w:val="FFFFFF"/>
                <w:sz w:val="22"/>
                <w:szCs w:val="22"/>
              </w:rPr>
            </w:pPr>
          </w:p>
        </w:tc>
        <w:tc>
          <w:tcPr>
            <w:tcW w:w="1417" w:type="dxa"/>
            <w:tcBorders>
              <w:left w:val="single" w:sz="12" w:space="0" w:color="000000"/>
              <w:bottom w:val="single" w:sz="12" w:space="0" w:color="auto"/>
              <w:right w:val="single" w:sz="12" w:space="0" w:color="000000"/>
            </w:tcBorders>
            <w:shd w:val="clear" w:color="auto" w:fill="1F497D"/>
          </w:tcPr>
          <w:p w14:paraId="4ADECA09" w14:textId="77777777" w:rsidR="00B03085" w:rsidRPr="008C79A8" w:rsidRDefault="00B03085" w:rsidP="0095291C">
            <w:pPr>
              <w:widowControl w:val="0"/>
              <w:spacing w:line="360" w:lineRule="auto"/>
              <w:rPr>
                <w:rFonts w:cs="Arial"/>
                <w:b/>
                <w:bCs/>
                <w:color w:val="FFFFFF"/>
                <w:sz w:val="22"/>
                <w:szCs w:val="22"/>
              </w:rPr>
            </w:pPr>
          </w:p>
        </w:tc>
        <w:tc>
          <w:tcPr>
            <w:tcW w:w="6237" w:type="dxa"/>
            <w:tcBorders>
              <w:left w:val="single" w:sz="12" w:space="0" w:color="000000"/>
              <w:bottom w:val="single" w:sz="12" w:space="0" w:color="auto"/>
              <w:right w:val="single" w:sz="12" w:space="0" w:color="000000"/>
            </w:tcBorders>
            <w:shd w:val="clear" w:color="auto" w:fill="1F497D"/>
          </w:tcPr>
          <w:p w14:paraId="5FF998A1" w14:textId="77777777" w:rsidR="00B03085" w:rsidRPr="008C79A8" w:rsidRDefault="00B03085" w:rsidP="0095291C">
            <w:pPr>
              <w:widowControl w:val="0"/>
              <w:spacing w:line="360" w:lineRule="auto"/>
              <w:rPr>
                <w:rFonts w:cs="Arial"/>
                <w:b/>
                <w:bCs/>
                <w:color w:val="FFFFFF"/>
                <w:sz w:val="22"/>
                <w:szCs w:val="22"/>
              </w:rPr>
            </w:pPr>
          </w:p>
        </w:tc>
      </w:tr>
      <w:tr w:rsidR="00300708" w:rsidRPr="004077C8" w14:paraId="094E950C" w14:textId="77777777" w:rsidTr="008B0658">
        <w:trPr>
          <w:trHeight w:val="1608"/>
        </w:trPr>
        <w:tc>
          <w:tcPr>
            <w:tcW w:w="993" w:type="dxa"/>
            <w:tcBorders>
              <w:top w:val="single" w:sz="4" w:space="0" w:color="auto"/>
              <w:left w:val="single" w:sz="12" w:space="0" w:color="000000"/>
              <w:bottom w:val="single" w:sz="4" w:space="0" w:color="auto"/>
              <w:right w:val="single" w:sz="12" w:space="0" w:color="auto"/>
            </w:tcBorders>
            <w:shd w:val="clear" w:color="auto" w:fill="auto"/>
            <w:vAlign w:val="center"/>
          </w:tcPr>
          <w:p w14:paraId="7EB1BCB7" w14:textId="77777777" w:rsidR="00300708" w:rsidRPr="00F80FD7" w:rsidRDefault="00300708" w:rsidP="008C3A23">
            <w:pPr>
              <w:widowControl w:val="0"/>
              <w:spacing w:line="360" w:lineRule="auto"/>
              <w:rPr>
                <w:rFonts w:cs="Arial"/>
                <w:b/>
                <w:sz w:val="22"/>
                <w:szCs w:val="22"/>
                <w:lang w:val="en-GB"/>
              </w:rPr>
            </w:pPr>
            <w:r>
              <w:rPr>
                <w:rFonts w:cs="Arial"/>
                <w:b/>
                <w:sz w:val="22"/>
                <w:szCs w:val="22"/>
                <w:lang w:val="en-GB"/>
              </w:rPr>
              <w:t>2</w:t>
            </w:r>
            <w:r w:rsidRPr="00F80FD7">
              <w:rPr>
                <w:rFonts w:cs="Arial"/>
                <w:b/>
                <w:sz w:val="22"/>
                <w:szCs w:val="22"/>
                <w:lang w:val="en-GB"/>
              </w:rPr>
              <w:t>.1</w:t>
            </w:r>
          </w:p>
        </w:tc>
        <w:tc>
          <w:tcPr>
            <w:tcW w:w="8221" w:type="dxa"/>
            <w:tcBorders>
              <w:top w:val="single" w:sz="4" w:space="0" w:color="auto"/>
              <w:left w:val="single" w:sz="12" w:space="0" w:color="auto"/>
              <w:bottom w:val="single" w:sz="4" w:space="0" w:color="auto"/>
              <w:right w:val="single" w:sz="12" w:space="0" w:color="auto"/>
            </w:tcBorders>
            <w:shd w:val="clear" w:color="auto" w:fill="auto"/>
          </w:tcPr>
          <w:p w14:paraId="72F800DB" w14:textId="77777777" w:rsidR="00ED73CA" w:rsidRPr="00ED73CA" w:rsidRDefault="00ED73CA" w:rsidP="00ED73CA">
            <w:pPr>
              <w:widowControl w:val="0"/>
              <w:tabs>
                <w:tab w:val="left" w:pos="459"/>
              </w:tabs>
              <w:spacing w:line="360" w:lineRule="auto"/>
              <w:jc w:val="left"/>
              <w:rPr>
                <w:rFonts w:cs="Arial"/>
                <w:sz w:val="22"/>
                <w:szCs w:val="22"/>
              </w:rPr>
            </w:pPr>
            <w:r w:rsidRPr="00ED73CA">
              <w:rPr>
                <w:rFonts w:cs="Arial"/>
                <w:sz w:val="22"/>
                <w:szCs w:val="22"/>
              </w:rPr>
              <w:t>The bidder has provided resources including:</w:t>
            </w:r>
          </w:p>
          <w:p w14:paraId="2F45CBC5" w14:textId="77777777" w:rsidR="00ED73CA" w:rsidRPr="00ED73CA" w:rsidRDefault="00ED73CA" w:rsidP="00ED73CA">
            <w:pPr>
              <w:widowControl w:val="0"/>
              <w:tabs>
                <w:tab w:val="left" w:pos="459"/>
              </w:tabs>
              <w:spacing w:line="360" w:lineRule="auto"/>
              <w:jc w:val="left"/>
              <w:rPr>
                <w:rFonts w:cs="Arial"/>
                <w:sz w:val="22"/>
                <w:szCs w:val="22"/>
              </w:rPr>
            </w:pPr>
            <w:r w:rsidRPr="00ED73CA">
              <w:rPr>
                <w:rFonts w:cs="Arial"/>
                <w:sz w:val="22"/>
                <w:szCs w:val="22"/>
              </w:rPr>
              <w:t xml:space="preserve"> </w:t>
            </w:r>
          </w:p>
          <w:p w14:paraId="23A701EF" w14:textId="1493A6DA" w:rsidR="00ED73CA" w:rsidRPr="00ED73CA" w:rsidRDefault="00ED73CA" w:rsidP="00ED73CA">
            <w:pPr>
              <w:widowControl w:val="0"/>
              <w:tabs>
                <w:tab w:val="left" w:pos="459"/>
              </w:tabs>
              <w:spacing w:line="360" w:lineRule="auto"/>
              <w:jc w:val="left"/>
              <w:rPr>
                <w:rFonts w:cs="Arial"/>
                <w:sz w:val="22"/>
                <w:szCs w:val="22"/>
              </w:rPr>
            </w:pPr>
            <w:r w:rsidRPr="00ED73CA">
              <w:rPr>
                <w:rFonts w:cs="Arial"/>
                <w:sz w:val="22"/>
                <w:szCs w:val="22"/>
              </w:rPr>
              <w:t xml:space="preserve">• A minimum of five (5) support staff that will be assigned to SARS, including technical support to attend to emails enquiries and system support in respect of VAT Refunds Administration. The bidder has provided </w:t>
            </w:r>
            <w:r w:rsidR="004C20E7">
              <w:rPr>
                <w:rFonts w:cs="Arial"/>
                <w:sz w:val="22"/>
                <w:szCs w:val="22"/>
              </w:rPr>
              <w:t xml:space="preserve">a </w:t>
            </w:r>
            <w:r w:rsidRPr="00ED73CA">
              <w:rPr>
                <w:rFonts w:cs="Arial"/>
                <w:sz w:val="22"/>
                <w:szCs w:val="22"/>
              </w:rPr>
              <w:t xml:space="preserve">CV of each support staff </w:t>
            </w:r>
            <w:r w:rsidRPr="00ED73CA">
              <w:rPr>
                <w:rFonts w:cs="Arial"/>
                <w:sz w:val="22"/>
                <w:szCs w:val="22"/>
              </w:rPr>
              <w:lastRenderedPageBreak/>
              <w:t>which include but not limited to:</w:t>
            </w:r>
          </w:p>
          <w:p w14:paraId="5901FE99" w14:textId="44B89B39" w:rsidR="00ED73CA" w:rsidRPr="00ED73CA" w:rsidRDefault="00ED73CA" w:rsidP="00ED73CA">
            <w:pPr>
              <w:widowControl w:val="0"/>
              <w:tabs>
                <w:tab w:val="left" w:pos="459"/>
              </w:tabs>
              <w:spacing w:line="360" w:lineRule="auto"/>
              <w:jc w:val="left"/>
              <w:rPr>
                <w:rFonts w:cs="Arial"/>
                <w:sz w:val="22"/>
                <w:szCs w:val="22"/>
              </w:rPr>
            </w:pPr>
            <w:r w:rsidRPr="00ED73CA">
              <w:rPr>
                <w:rFonts w:cs="Arial"/>
                <w:sz w:val="22"/>
                <w:szCs w:val="22"/>
              </w:rPr>
              <w:t xml:space="preserve">- </w:t>
            </w:r>
            <w:r w:rsidR="004C20E7">
              <w:rPr>
                <w:rFonts w:cs="Arial"/>
                <w:sz w:val="22"/>
                <w:szCs w:val="22"/>
              </w:rPr>
              <w:t>His/her r</w:t>
            </w:r>
            <w:r w:rsidRPr="00ED73CA">
              <w:rPr>
                <w:rFonts w:cs="Arial"/>
                <w:sz w:val="22"/>
                <w:szCs w:val="22"/>
              </w:rPr>
              <w:t xml:space="preserve">ole and responsibilities: </w:t>
            </w:r>
          </w:p>
          <w:p w14:paraId="3C910614" w14:textId="6C2EC742" w:rsidR="00ED73CA" w:rsidRPr="00ED73CA" w:rsidRDefault="00ED73CA" w:rsidP="00ED73CA">
            <w:pPr>
              <w:widowControl w:val="0"/>
              <w:tabs>
                <w:tab w:val="left" w:pos="459"/>
              </w:tabs>
              <w:spacing w:line="360" w:lineRule="auto"/>
              <w:jc w:val="left"/>
              <w:rPr>
                <w:rFonts w:cs="Arial"/>
                <w:sz w:val="22"/>
                <w:szCs w:val="22"/>
              </w:rPr>
            </w:pPr>
            <w:r w:rsidRPr="00ED73CA">
              <w:rPr>
                <w:rFonts w:cs="Arial"/>
                <w:sz w:val="22"/>
                <w:szCs w:val="22"/>
              </w:rPr>
              <w:t xml:space="preserve">- </w:t>
            </w:r>
            <w:r w:rsidR="004C20E7">
              <w:rPr>
                <w:rFonts w:cs="Arial"/>
                <w:sz w:val="22"/>
                <w:szCs w:val="22"/>
              </w:rPr>
              <w:t>His/her e</w:t>
            </w:r>
            <w:r w:rsidRPr="00ED73CA">
              <w:rPr>
                <w:rFonts w:cs="Arial"/>
                <w:sz w:val="22"/>
                <w:szCs w:val="22"/>
              </w:rPr>
              <w:t>xperience in processing claims and payments, managing risk, customer service,</w:t>
            </w:r>
            <w:r>
              <w:rPr>
                <w:rFonts w:cs="Arial"/>
                <w:sz w:val="22"/>
                <w:szCs w:val="22"/>
              </w:rPr>
              <w:t xml:space="preserve"> </w:t>
            </w:r>
            <w:r w:rsidRPr="00ED73CA">
              <w:rPr>
                <w:rFonts w:cs="Arial"/>
                <w:sz w:val="22"/>
                <w:szCs w:val="22"/>
              </w:rPr>
              <w:t>data capturing and technical support:</w:t>
            </w:r>
          </w:p>
          <w:p w14:paraId="22A30695" w14:textId="2372C7D9" w:rsidR="00ED73CA" w:rsidRPr="00ED73CA" w:rsidRDefault="00ED73CA" w:rsidP="00ED73CA">
            <w:pPr>
              <w:widowControl w:val="0"/>
              <w:tabs>
                <w:tab w:val="left" w:pos="459"/>
              </w:tabs>
              <w:spacing w:line="360" w:lineRule="auto"/>
              <w:jc w:val="left"/>
              <w:rPr>
                <w:rFonts w:cs="Arial"/>
                <w:sz w:val="22"/>
                <w:szCs w:val="22"/>
              </w:rPr>
            </w:pPr>
            <w:r w:rsidRPr="00ED73CA">
              <w:rPr>
                <w:rFonts w:cs="Arial"/>
                <w:sz w:val="22"/>
                <w:szCs w:val="22"/>
              </w:rPr>
              <w:t xml:space="preserve">- </w:t>
            </w:r>
            <w:r w:rsidR="004C20E7">
              <w:rPr>
                <w:rFonts w:cs="Arial"/>
                <w:sz w:val="22"/>
                <w:szCs w:val="22"/>
              </w:rPr>
              <w:t>His/her q</w:t>
            </w:r>
            <w:r w:rsidRPr="00ED73CA">
              <w:rPr>
                <w:rFonts w:cs="Arial"/>
                <w:sz w:val="22"/>
                <w:szCs w:val="22"/>
              </w:rPr>
              <w:t xml:space="preserve">ualifications (Matric and </w:t>
            </w:r>
            <w:r w:rsidR="004C20E7">
              <w:rPr>
                <w:rFonts w:cs="Arial"/>
                <w:sz w:val="22"/>
                <w:szCs w:val="22"/>
              </w:rPr>
              <w:t>other q</w:t>
            </w:r>
            <w:r w:rsidRPr="00ED73CA">
              <w:rPr>
                <w:rFonts w:cs="Arial"/>
                <w:sz w:val="22"/>
                <w:szCs w:val="22"/>
              </w:rPr>
              <w:t>ualification</w:t>
            </w:r>
            <w:r w:rsidR="004C20E7">
              <w:rPr>
                <w:rFonts w:cs="Arial"/>
                <w:sz w:val="22"/>
                <w:szCs w:val="22"/>
              </w:rPr>
              <w:t>/s</w:t>
            </w:r>
            <w:r w:rsidRPr="00ED73CA">
              <w:rPr>
                <w:rFonts w:cs="Arial"/>
                <w:sz w:val="22"/>
                <w:szCs w:val="22"/>
              </w:rPr>
              <w:t xml:space="preserve"> </w:t>
            </w:r>
            <w:proofErr w:type="gramStart"/>
            <w:r w:rsidRPr="00ED73CA">
              <w:rPr>
                <w:rFonts w:cs="Arial"/>
                <w:sz w:val="22"/>
                <w:szCs w:val="22"/>
              </w:rPr>
              <w:t>e.g.</w:t>
            </w:r>
            <w:proofErr w:type="gramEnd"/>
            <w:r w:rsidRPr="00ED73CA">
              <w:rPr>
                <w:rFonts w:cs="Arial"/>
                <w:sz w:val="22"/>
                <w:szCs w:val="22"/>
              </w:rPr>
              <w:t xml:space="preserve"> Finance, Accounting, IT, Data Capturing, Operational Risk or Auditing or equivalent) and provide a certified copy of each qualification.</w:t>
            </w:r>
          </w:p>
          <w:p w14:paraId="40BCB866" w14:textId="47A42A06" w:rsidR="008B0658" w:rsidRPr="00145614" w:rsidRDefault="008B0658" w:rsidP="00145614">
            <w:pPr>
              <w:widowControl w:val="0"/>
              <w:tabs>
                <w:tab w:val="left" w:pos="459"/>
              </w:tabs>
              <w:spacing w:line="360" w:lineRule="auto"/>
              <w:jc w:val="left"/>
              <w:rPr>
                <w:rFonts w:cs="Arial"/>
                <w:sz w:val="22"/>
                <w:szCs w:val="22"/>
              </w:rPr>
            </w:pPr>
          </w:p>
        </w:tc>
        <w:tc>
          <w:tcPr>
            <w:tcW w:w="1418" w:type="dxa"/>
            <w:tcBorders>
              <w:top w:val="single" w:sz="4" w:space="0" w:color="auto"/>
              <w:left w:val="single" w:sz="12" w:space="0" w:color="auto"/>
              <w:bottom w:val="single" w:sz="4" w:space="0" w:color="auto"/>
              <w:right w:val="single" w:sz="12" w:space="0" w:color="auto"/>
            </w:tcBorders>
            <w:shd w:val="clear" w:color="auto" w:fill="auto"/>
            <w:vAlign w:val="center"/>
          </w:tcPr>
          <w:p w14:paraId="22FB0948" w14:textId="77777777" w:rsidR="00300708" w:rsidRPr="00B62C57" w:rsidRDefault="00300708" w:rsidP="0095291C">
            <w:pPr>
              <w:widowControl w:val="0"/>
              <w:spacing w:line="360" w:lineRule="auto"/>
              <w:jc w:val="center"/>
              <w:rPr>
                <w:rFonts w:cs="Arial"/>
                <w:lang w:val="en-US"/>
              </w:rPr>
            </w:pPr>
          </w:p>
        </w:tc>
        <w:tc>
          <w:tcPr>
            <w:tcW w:w="1401" w:type="dxa"/>
            <w:tcBorders>
              <w:top w:val="single" w:sz="4" w:space="0" w:color="auto"/>
              <w:left w:val="single" w:sz="12" w:space="0" w:color="auto"/>
              <w:bottom w:val="single" w:sz="4" w:space="0" w:color="auto"/>
              <w:right w:val="single" w:sz="12" w:space="0" w:color="000000"/>
            </w:tcBorders>
          </w:tcPr>
          <w:p w14:paraId="139FDC09" w14:textId="77777777" w:rsidR="00300708" w:rsidRDefault="00300708" w:rsidP="0095291C">
            <w:pPr>
              <w:widowControl w:val="0"/>
              <w:spacing w:line="360" w:lineRule="auto"/>
              <w:rPr>
                <w:rFonts w:cs="Arial"/>
                <w:sz w:val="22"/>
                <w:szCs w:val="22"/>
                <w:lang w:val="en-US"/>
              </w:rPr>
            </w:pPr>
          </w:p>
        </w:tc>
        <w:tc>
          <w:tcPr>
            <w:tcW w:w="1292" w:type="dxa"/>
            <w:tcBorders>
              <w:top w:val="single" w:sz="4" w:space="0" w:color="auto"/>
              <w:left w:val="single" w:sz="12" w:space="0" w:color="auto"/>
              <w:bottom w:val="single" w:sz="4" w:space="0" w:color="auto"/>
              <w:right w:val="single" w:sz="12" w:space="0" w:color="000000"/>
            </w:tcBorders>
          </w:tcPr>
          <w:p w14:paraId="76C906AE" w14:textId="77777777" w:rsidR="00300708" w:rsidRDefault="00300708" w:rsidP="0095291C">
            <w:pPr>
              <w:widowControl w:val="0"/>
              <w:spacing w:line="360" w:lineRule="auto"/>
              <w:rPr>
                <w:rFonts w:cs="Arial"/>
                <w:sz w:val="22"/>
                <w:szCs w:val="22"/>
                <w:lang w:val="en-US"/>
              </w:rPr>
            </w:pPr>
          </w:p>
        </w:tc>
        <w:tc>
          <w:tcPr>
            <w:tcW w:w="1417" w:type="dxa"/>
            <w:tcBorders>
              <w:top w:val="single" w:sz="4" w:space="0" w:color="auto"/>
              <w:left w:val="single" w:sz="12" w:space="0" w:color="auto"/>
              <w:bottom w:val="single" w:sz="4" w:space="0" w:color="auto"/>
              <w:right w:val="single" w:sz="12" w:space="0" w:color="000000"/>
            </w:tcBorders>
          </w:tcPr>
          <w:p w14:paraId="19123102" w14:textId="77777777" w:rsidR="00300708" w:rsidRDefault="00300708" w:rsidP="0095291C">
            <w:pPr>
              <w:widowControl w:val="0"/>
              <w:spacing w:line="360" w:lineRule="auto"/>
              <w:rPr>
                <w:rFonts w:cs="Arial"/>
                <w:sz w:val="22"/>
                <w:szCs w:val="22"/>
                <w:lang w:val="en-US"/>
              </w:rPr>
            </w:pPr>
          </w:p>
        </w:tc>
        <w:tc>
          <w:tcPr>
            <w:tcW w:w="6237" w:type="dxa"/>
            <w:tcBorders>
              <w:top w:val="single" w:sz="4" w:space="0" w:color="auto"/>
              <w:left w:val="single" w:sz="12" w:space="0" w:color="auto"/>
              <w:bottom w:val="single" w:sz="4" w:space="0" w:color="auto"/>
              <w:right w:val="single" w:sz="12" w:space="0" w:color="000000"/>
            </w:tcBorders>
          </w:tcPr>
          <w:p w14:paraId="69EECD80" w14:textId="77777777" w:rsidR="00300708" w:rsidRDefault="00300708" w:rsidP="0095291C">
            <w:pPr>
              <w:widowControl w:val="0"/>
              <w:spacing w:line="360" w:lineRule="auto"/>
              <w:rPr>
                <w:rFonts w:cs="Arial"/>
                <w:sz w:val="22"/>
                <w:szCs w:val="22"/>
                <w:lang w:val="en-US"/>
              </w:rPr>
            </w:pPr>
          </w:p>
        </w:tc>
      </w:tr>
      <w:tr w:rsidR="008B0658" w:rsidRPr="004077C8" w14:paraId="13D35061" w14:textId="77777777" w:rsidTr="008B0658">
        <w:trPr>
          <w:trHeight w:val="1608"/>
        </w:trPr>
        <w:tc>
          <w:tcPr>
            <w:tcW w:w="993" w:type="dxa"/>
            <w:tcBorders>
              <w:top w:val="single" w:sz="4" w:space="0" w:color="auto"/>
              <w:left w:val="single" w:sz="12" w:space="0" w:color="000000"/>
              <w:bottom w:val="single" w:sz="4" w:space="0" w:color="auto"/>
              <w:right w:val="single" w:sz="12" w:space="0" w:color="auto"/>
            </w:tcBorders>
            <w:shd w:val="clear" w:color="auto" w:fill="auto"/>
            <w:vAlign w:val="center"/>
          </w:tcPr>
          <w:p w14:paraId="26B8B644" w14:textId="77777777" w:rsidR="008B0658" w:rsidRDefault="0076616C" w:rsidP="008C3A23">
            <w:pPr>
              <w:widowControl w:val="0"/>
              <w:spacing w:line="360" w:lineRule="auto"/>
              <w:rPr>
                <w:rFonts w:cs="Arial"/>
                <w:b/>
                <w:sz w:val="22"/>
                <w:szCs w:val="22"/>
                <w:lang w:val="en-GB"/>
              </w:rPr>
            </w:pPr>
            <w:r>
              <w:rPr>
                <w:rFonts w:cs="Arial"/>
                <w:b/>
                <w:sz w:val="22"/>
                <w:szCs w:val="22"/>
                <w:lang w:val="en-GB"/>
              </w:rPr>
              <w:t>2.2</w:t>
            </w:r>
          </w:p>
        </w:tc>
        <w:tc>
          <w:tcPr>
            <w:tcW w:w="8221" w:type="dxa"/>
            <w:tcBorders>
              <w:top w:val="single" w:sz="4" w:space="0" w:color="auto"/>
              <w:left w:val="single" w:sz="12" w:space="0" w:color="auto"/>
              <w:bottom w:val="single" w:sz="4" w:space="0" w:color="auto"/>
              <w:right w:val="single" w:sz="12" w:space="0" w:color="auto"/>
            </w:tcBorders>
            <w:shd w:val="clear" w:color="auto" w:fill="auto"/>
          </w:tcPr>
          <w:p w14:paraId="6B2B5F48" w14:textId="77777777" w:rsidR="00145614" w:rsidRPr="00145614" w:rsidRDefault="00145614" w:rsidP="00145614">
            <w:pPr>
              <w:widowControl w:val="0"/>
              <w:tabs>
                <w:tab w:val="left" w:pos="459"/>
              </w:tabs>
              <w:spacing w:line="360" w:lineRule="auto"/>
              <w:jc w:val="left"/>
              <w:rPr>
                <w:rFonts w:cs="Arial"/>
                <w:sz w:val="22"/>
                <w:szCs w:val="22"/>
              </w:rPr>
            </w:pPr>
          </w:p>
          <w:p w14:paraId="4C2B82EC" w14:textId="77777777" w:rsidR="004C20E7" w:rsidRDefault="004C20E7" w:rsidP="00145614">
            <w:pPr>
              <w:widowControl w:val="0"/>
              <w:tabs>
                <w:tab w:val="left" w:pos="459"/>
              </w:tabs>
              <w:spacing w:line="360" w:lineRule="auto"/>
              <w:jc w:val="left"/>
              <w:rPr>
                <w:rFonts w:cs="Arial"/>
                <w:sz w:val="22"/>
                <w:szCs w:val="22"/>
              </w:rPr>
            </w:pPr>
            <w:r>
              <w:rPr>
                <w:rFonts w:cs="Arial"/>
                <w:sz w:val="22"/>
                <w:szCs w:val="22"/>
              </w:rPr>
              <w:t>Key Account Manager:</w:t>
            </w:r>
          </w:p>
          <w:p w14:paraId="79F3372D" w14:textId="33973DD2" w:rsidR="00145614" w:rsidRPr="00145614" w:rsidRDefault="00145614" w:rsidP="00145614">
            <w:pPr>
              <w:widowControl w:val="0"/>
              <w:tabs>
                <w:tab w:val="left" w:pos="459"/>
              </w:tabs>
              <w:spacing w:line="360" w:lineRule="auto"/>
              <w:jc w:val="left"/>
              <w:rPr>
                <w:rFonts w:cs="Arial"/>
                <w:sz w:val="22"/>
                <w:szCs w:val="22"/>
              </w:rPr>
            </w:pPr>
            <w:r w:rsidRPr="00145614">
              <w:rPr>
                <w:rFonts w:cs="Arial"/>
                <w:sz w:val="22"/>
                <w:szCs w:val="22"/>
              </w:rPr>
              <w:t>The bidder’s full contact details of a Key Account Manager, who will be assigned to SARS including:</w:t>
            </w:r>
          </w:p>
          <w:p w14:paraId="0298BA74" w14:textId="77777777" w:rsidR="00145614" w:rsidRPr="00145614" w:rsidRDefault="00145614" w:rsidP="00145614">
            <w:pPr>
              <w:widowControl w:val="0"/>
              <w:tabs>
                <w:tab w:val="left" w:pos="459"/>
              </w:tabs>
              <w:spacing w:line="360" w:lineRule="auto"/>
              <w:jc w:val="left"/>
              <w:rPr>
                <w:rFonts w:cs="Arial"/>
                <w:sz w:val="22"/>
                <w:szCs w:val="22"/>
              </w:rPr>
            </w:pPr>
            <w:r w:rsidRPr="00145614">
              <w:rPr>
                <w:rFonts w:cs="Arial"/>
                <w:sz w:val="22"/>
                <w:szCs w:val="22"/>
              </w:rPr>
              <w:t>- His/her role and responsibilities when the VAT Refund Administration services are rendered to SARS</w:t>
            </w:r>
          </w:p>
          <w:p w14:paraId="3835A66B" w14:textId="57484DBC" w:rsidR="00145614" w:rsidRPr="00145614" w:rsidRDefault="00145614" w:rsidP="00145614">
            <w:pPr>
              <w:widowControl w:val="0"/>
              <w:tabs>
                <w:tab w:val="left" w:pos="459"/>
              </w:tabs>
              <w:spacing w:line="360" w:lineRule="auto"/>
              <w:jc w:val="left"/>
              <w:rPr>
                <w:rFonts w:cs="Arial"/>
                <w:sz w:val="22"/>
                <w:szCs w:val="22"/>
              </w:rPr>
            </w:pPr>
            <w:r w:rsidRPr="00145614">
              <w:rPr>
                <w:rFonts w:cs="Arial"/>
                <w:sz w:val="22"/>
                <w:szCs w:val="22"/>
              </w:rPr>
              <w:t xml:space="preserve">- A minimum of four (4) years </w:t>
            </w:r>
            <w:r w:rsidR="004C20E7">
              <w:rPr>
                <w:rFonts w:cs="Arial"/>
                <w:sz w:val="22"/>
                <w:szCs w:val="22"/>
              </w:rPr>
              <w:t xml:space="preserve">relevant </w:t>
            </w:r>
            <w:proofErr w:type="gramStart"/>
            <w:r w:rsidRPr="00145614">
              <w:rPr>
                <w:rFonts w:cs="Arial"/>
                <w:sz w:val="22"/>
                <w:szCs w:val="22"/>
              </w:rPr>
              <w:t>experience;</w:t>
            </w:r>
            <w:proofErr w:type="gramEnd"/>
            <w:r w:rsidRPr="00145614">
              <w:rPr>
                <w:rFonts w:cs="Arial"/>
                <w:sz w:val="22"/>
                <w:szCs w:val="22"/>
              </w:rPr>
              <w:t xml:space="preserve"> </w:t>
            </w:r>
          </w:p>
          <w:p w14:paraId="3F8ED4C7" w14:textId="30746831" w:rsidR="009A6710" w:rsidRPr="00ED73CA" w:rsidRDefault="00145614" w:rsidP="009A6710">
            <w:pPr>
              <w:widowControl w:val="0"/>
              <w:tabs>
                <w:tab w:val="left" w:pos="459"/>
              </w:tabs>
              <w:spacing w:line="360" w:lineRule="auto"/>
              <w:jc w:val="left"/>
              <w:rPr>
                <w:rFonts w:cs="Arial"/>
                <w:sz w:val="22"/>
                <w:szCs w:val="22"/>
              </w:rPr>
            </w:pPr>
            <w:r w:rsidRPr="00145614">
              <w:rPr>
                <w:rFonts w:cs="Arial"/>
                <w:sz w:val="22"/>
                <w:szCs w:val="22"/>
              </w:rPr>
              <w:t xml:space="preserve">- His/her </w:t>
            </w:r>
            <w:r w:rsidR="009A6710">
              <w:rPr>
                <w:rFonts w:cs="Arial"/>
                <w:sz w:val="22"/>
                <w:szCs w:val="22"/>
              </w:rPr>
              <w:t>q</w:t>
            </w:r>
            <w:r w:rsidR="009A6710" w:rsidRPr="00ED73CA">
              <w:rPr>
                <w:rFonts w:cs="Arial"/>
                <w:sz w:val="22"/>
                <w:szCs w:val="22"/>
              </w:rPr>
              <w:t xml:space="preserve">ualifications (Matric and </w:t>
            </w:r>
            <w:r w:rsidR="009A6710">
              <w:rPr>
                <w:rFonts w:cs="Arial"/>
                <w:sz w:val="22"/>
                <w:szCs w:val="22"/>
              </w:rPr>
              <w:t>other q</w:t>
            </w:r>
            <w:r w:rsidR="009A6710" w:rsidRPr="00ED73CA">
              <w:rPr>
                <w:rFonts w:cs="Arial"/>
                <w:sz w:val="22"/>
                <w:szCs w:val="22"/>
              </w:rPr>
              <w:t>ualification</w:t>
            </w:r>
            <w:r w:rsidR="009A6710">
              <w:rPr>
                <w:rFonts w:cs="Arial"/>
                <w:sz w:val="22"/>
                <w:szCs w:val="22"/>
              </w:rPr>
              <w:t>/s</w:t>
            </w:r>
            <w:r w:rsidR="009A6710" w:rsidRPr="00ED73CA">
              <w:rPr>
                <w:rFonts w:cs="Arial"/>
                <w:sz w:val="22"/>
                <w:szCs w:val="22"/>
              </w:rPr>
              <w:t xml:space="preserve"> </w:t>
            </w:r>
            <w:proofErr w:type="gramStart"/>
            <w:r w:rsidR="009A6710" w:rsidRPr="00ED73CA">
              <w:rPr>
                <w:rFonts w:cs="Arial"/>
                <w:sz w:val="22"/>
                <w:szCs w:val="22"/>
              </w:rPr>
              <w:t>e.g.</w:t>
            </w:r>
            <w:proofErr w:type="gramEnd"/>
            <w:r w:rsidR="009A6710" w:rsidRPr="00ED73CA">
              <w:rPr>
                <w:rFonts w:cs="Arial"/>
                <w:sz w:val="22"/>
                <w:szCs w:val="22"/>
              </w:rPr>
              <w:t xml:space="preserve"> Finance, Accounting, IT, Data Capturing, Operational Risk or Auditing or equivalent) and provide a certified copy of each qualification</w:t>
            </w:r>
            <w:r w:rsidR="009A6710">
              <w:rPr>
                <w:rFonts w:cs="Arial"/>
                <w:sz w:val="22"/>
                <w:szCs w:val="22"/>
              </w:rPr>
              <w:t>; and</w:t>
            </w:r>
          </w:p>
          <w:p w14:paraId="17351E6E" w14:textId="181B2C70" w:rsidR="008B0658" w:rsidRDefault="00145614" w:rsidP="00145614">
            <w:pPr>
              <w:widowControl w:val="0"/>
              <w:tabs>
                <w:tab w:val="left" w:pos="459"/>
              </w:tabs>
              <w:spacing w:line="360" w:lineRule="auto"/>
              <w:jc w:val="left"/>
              <w:rPr>
                <w:rFonts w:cs="Arial"/>
                <w:sz w:val="22"/>
                <w:szCs w:val="22"/>
              </w:rPr>
            </w:pPr>
            <w:r w:rsidRPr="00145614">
              <w:rPr>
                <w:rFonts w:cs="Arial"/>
                <w:sz w:val="22"/>
                <w:szCs w:val="22"/>
              </w:rPr>
              <w:t>- His/her CV</w:t>
            </w:r>
            <w:r>
              <w:rPr>
                <w:rFonts w:cs="Arial"/>
                <w:sz w:val="22"/>
                <w:szCs w:val="22"/>
              </w:rPr>
              <w:t>.</w:t>
            </w:r>
          </w:p>
        </w:tc>
        <w:tc>
          <w:tcPr>
            <w:tcW w:w="1418" w:type="dxa"/>
            <w:tcBorders>
              <w:top w:val="single" w:sz="4" w:space="0" w:color="auto"/>
              <w:left w:val="single" w:sz="12" w:space="0" w:color="auto"/>
              <w:bottom w:val="single" w:sz="4" w:space="0" w:color="auto"/>
              <w:right w:val="single" w:sz="12" w:space="0" w:color="auto"/>
            </w:tcBorders>
            <w:shd w:val="clear" w:color="auto" w:fill="auto"/>
            <w:vAlign w:val="center"/>
          </w:tcPr>
          <w:p w14:paraId="6BDD1FA0" w14:textId="77777777" w:rsidR="008B0658" w:rsidRPr="00B62C57" w:rsidRDefault="008B0658" w:rsidP="0095291C">
            <w:pPr>
              <w:widowControl w:val="0"/>
              <w:spacing w:line="360" w:lineRule="auto"/>
              <w:jc w:val="center"/>
              <w:rPr>
                <w:rFonts w:cs="Arial"/>
                <w:lang w:val="en-US"/>
              </w:rPr>
            </w:pPr>
          </w:p>
        </w:tc>
        <w:tc>
          <w:tcPr>
            <w:tcW w:w="1401" w:type="dxa"/>
            <w:tcBorders>
              <w:top w:val="single" w:sz="4" w:space="0" w:color="auto"/>
              <w:left w:val="single" w:sz="12" w:space="0" w:color="auto"/>
              <w:bottom w:val="single" w:sz="4" w:space="0" w:color="auto"/>
              <w:right w:val="single" w:sz="12" w:space="0" w:color="000000"/>
            </w:tcBorders>
          </w:tcPr>
          <w:p w14:paraId="1D1329C6" w14:textId="77777777" w:rsidR="008B0658" w:rsidRDefault="008B0658" w:rsidP="0095291C">
            <w:pPr>
              <w:widowControl w:val="0"/>
              <w:spacing w:line="360" w:lineRule="auto"/>
              <w:rPr>
                <w:rFonts w:cs="Arial"/>
                <w:sz w:val="22"/>
                <w:szCs w:val="22"/>
                <w:lang w:val="en-US"/>
              </w:rPr>
            </w:pPr>
          </w:p>
        </w:tc>
        <w:tc>
          <w:tcPr>
            <w:tcW w:w="1292" w:type="dxa"/>
            <w:tcBorders>
              <w:top w:val="single" w:sz="4" w:space="0" w:color="auto"/>
              <w:left w:val="single" w:sz="12" w:space="0" w:color="auto"/>
              <w:bottom w:val="single" w:sz="4" w:space="0" w:color="auto"/>
              <w:right w:val="single" w:sz="12" w:space="0" w:color="000000"/>
            </w:tcBorders>
          </w:tcPr>
          <w:p w14:paraId="03365318" w14:textId="77777777" w:rsidR="008B0658" w:rsidRDefault="008B0658" w:rsidP="0095291C">
            <w:pPr>
              <w:widowControl w:val="0"/>
              <w:spacing w:line="360" w:lineRule="auto"/>
              <w:rPr>
                <w:rFonts w:cs="Arial"/>
                <w:sz w:val="22"/>
                <w:szCs w:val="22"/>
                <w:lang w:val="en-US"/>
              </w:rPr>
            </w:pPr>
          </w:p>
        </w:tc>
        <w:tc>
          <w:tcPr>
            <w:tcW w:w="1417" w:type="dxa"/>
            <w:tcBorders>
              <w:top w:val="single" w:sz="4" w:space="0" w:color="auto"/>
              <w:left w:val="single" w:sz="12" w:space="0" w:color="auto"/>
              <w:bottom w:val="single" w:sz="4" w:space="0" w:color="auto"/>
              <w:right w:val="single" w:sz="12" w:space="0" w:color="000000"/>
            </w:tcBorders>
          </w:tcPr>
          <w:p w14:paraId="561E821B" w14:textId="77777777" w:rsidR="008B0658" w:rsidRDefault="008B0658" w:rsidP="0095291C">
            <w:pPr>
              <w:widowControl w:val="0"/>
              <w:spacing w:line="360" w:lineRule="auto"/>
              <w:rPr>
                <w:rFonts w:cs="Arial"/>
                <w:sz w:val="22"/>
                <w:szCs w:val="22"/>
                <w:lang w:val="en-US"/>
              </w:rPr>
            </w:pPr>
          </w:p>
        </w:tc>
        <w:tc>
          <w:tcPr>
            <w:tcW w:w="6237" w:type="dxa"/>
            <w:tcBorders>
              <w:top w:val="single" w:sz="4" w:space="0" w:color="auto"/>
              <w:left w:val="single" w:sz="12" w:space="0" w:color="auto"/>
              <w:bottom w:val="single" w:sz="4" w:space="0" w:color="auto"/>
              <w:right w:val="single" w:sz="12" w:space="0" w:color="000000"/>
            </w:tcBorders>
          </w:tcPr>
          <w:p w14:paraId="6B721D1A" w14:textId="77777777" w:rsidR="008B0658" w:rsidRDefault="008B0658" w:rsidP="0095291C">
            <w:pPr>
              <w:widowControl w:val="0"/>
              <w:spacing w:line="360" w:lineRule="auto"/>
              <w:rPr>
                <w:rFonts w:cs="Arial"/>
                <w:sz w:val="22"/>
                <w:szCs w:val="22"/>
                <w:lang w:val="en-US"/>
              </w:rPr>
            </w:pPr>
          </w:p>
        </w:tc>
      </w:tr>
      <w:tr w:rsidR="00982A20" w:rsidRPr="004077C8" w14:paraId="574CCC4A" w14:textId="77777777" w:rsidTr="00ED1ECC">
        <w:trPr>
          <w:trHeight w:val="508"/>
        </w:trPr>
        <w:tc>
          <w:tcPr>
            <w:tcW w:w="993" w:type="dxa"/>
            <w:tcBorders>
              <w:top w:val="single" w:sz="12" w:space="0" w:color="000000"/>
              <w:left w:val="single" w:sz="12" w:space="0" w:color="000000"/>
              <w:right w:val="single" w:sz="12" w:space="0" w:color="000000"/>
            </w:tcBorders>
            <w:shd w:val="clear" w:color="auto" w:fill="1F497D" w:themeFill="text2"/>
            <w:vAlign w:val="center"/>
          </w:tcPr>
          <w:p w14:paraId="044BC82D" w14:textId="77777777" w:rsidR="00982A20" w:rsidRPr="00145614" w:rsidRDefault="00136353" w:rsidP="00AD6505">
            <w:pPr>
              <w:widowControl w:val="0"/>
              <w:spacing w:line="360" w:lineRule="auto"/>
              <w:jc w:val="left"/>
              <w:rPr>
                <w:rFonts w:cs="Arial"/>
                <w:b/>
                <w:color w:val="FFFFFF" w:themeColor="background1"/>
                <w:sz w:val="22"/>
                <w:szCs w:val="22"/>
                <w:lang w:val="en-US"/>
              </w:rPr>
            </w:pPr>
            <w:r w:rsidRPr="00145614">
              <w:rPr>
                <w:rFonts w:cs="Arial"/>
                <w:b/>
                <w:color w:val="FFFFFF" w:themeColor="background1"/>
                <w:sz w:val="22"/>
                <w:szCs w:val="22"/>
                <w:lang w:val="en-US"/>
              </w:rPr>
              <w:t>3</w:t>
            </w:r>
            <w:r w:rsidR="008C3A23" w:rsidRPr="00145614">
              <w:rPr>
                <w:rFonts w:cs="Arial"/>
                <w:b/>
                <w:color w:val="FFFFFF" w:themeColor="background1"/>
                <w:sz w:val="22"/>
                <w:szCs w:val="22"/>
                <w:lang w:val="en-US"/>
              </w:rPr>
              <w:t>.</w:t>
            </w:r>
          </w:p>
        </w:tc>
        <w:tc>
          <w:tcPr>
            <w:tcW w:w="8221" w:type="dxa"/>
            <w:tcBorders>
              <w:top w:val="single" w:sz="12" w:space="0" w:color="000000"/>
              <w:left w:val="single" w:sz="12" w:space="0" w:color="000000"/>
              <w:right w:val="single" w:sz="12" w:space="0" w:color="000000"/>
            </w:tcBorders>
            <w:shd w:val="clear" w:color="auto" w:fill="1F497D" w:themeFill="text2"/>
            <w:vAlign w:val="center"/>
          </w:tcPr>
          <w:p w14:paraId="6A4B20CA" w14:textId="4ED33895" w:rsidR="00982A20" w:rsidRPr="00145614" w:rsidRDefault="00145614" w:rsidP="00AD6505">
            <w:pPr>
              <w:pStyle w:val="Default"/>
              <w:rPr>
                <w:b/>
                <w:color w:val="FFFFFF" w:themeColor="background1"/>
                <w:sz w:val="22"/>
                <w:szCs w:val="22"/>
              </w:rPr>
            </w:pPr>
            <w:r w:rsidRPr="00145614">
              <w:rPr>
                <w:b/>
                <w:color w:val="FFFFFF" w:themeColor="background1"/>
                <w:sz w:val="22"/>
                <w:szCs w:val="22"/>
              </w:rPr>
              <w:t>Document Management and Record Keeping</w:t>
            </w:r>
          </w:p>
        </w:tc>
        <w:tc>
          <w:tcPr>
            <w:tcW w:w="1418" w:type="dxa"/>
            <w:tcBorders>
              <w:top w:val="single" w:sz="12" w:space="0" w:color="000000"/>
              <w:left w:val="single" w:sz="12" w:space="0" w:color="000000"/>
              <w:right w:val="single" w:sz="12" w:space="0" w:color="000000"/>
            </w:tcBorders>
            <w:shd w:val="clear" w:color="auto" w:fill="1F497D" w:themeFill="text2"/>
          </w:tcPr>
          <w:p w14:paraId="5F35D94C" w14:textId="77777777" w:rsidR="00982A20" w:rsidRPr="00982A20" w:rsidRDefault="00982A20" w:rsidP="00982A20">
            <w:pPr>
              <w:widowControl w:val="0"/>
              <w:spacing w:line="360" w:lineRule="auto"/>
              <w:jc w:val="center"/>
              <w:rPr>
                <w:rFonts w:cs="Arial"/>
                <w:color w:val="FFFFFF" w:themeColor="background1"/>
                <w:lang w:val="en-GB"/>
              </w:rPr>
            </w:pPr>
          </w:p>
        </w:tc>
        <w:tc>
          <w:tcPr>
            <w:tcW w:w="1401" w:type="dxa"/>
            <w:tcBorders>
              <w:top w:val="single" w:sz="12" w:space="0" w:color="000000"/>
              <w:left w:val="single" w:sz="12" w:space="0" w:color="000000"/>
              <w:bottom w:val="single" w:sz="12" w:space="0" w:color="000000"/>
              <w:right w:val="single" w:sz="12" w:space="0" w:color="000000"/>
            </w:tcBorders>
            <w:shd w:val="clear" w:color="auto" w:fill="1F497D" w:themeFill="text2"/>
          </w:tcPr>
          <w:p w14:paraId="2FDE1260" w14:textId="77777777" w:rsidR="00982A20" w:rsidRPr="00982A20" w:rsidRDefault="00982A20" w:rsidP="00982A20">
            <w:pPr>
              <w:widowControl w:val="0"/>
              <w:spacing w:line="360" w:lineRule="auto"/>
              <w:jc w:val="center"/>
              <w:rPr>
                <w:rFonts w:cs="Arial"/>
                <w:color w:val="FFFFFF" w:themeColor="background1"/>
                <w:sz w:val="22"/>
                <w:szCs w:val="22"/>
                <w:lang w:val="en-GB"/>
              </w:rPr>
            </w:pPr>
          </w:p>
        </w:tc>
        <w:tc>
          <w:tcPr>
            <w:tcW w:w="1292" w:type="dxa"/>
            <w:tcBorders>
              <w:top w:val="single" w:sz="12" w:space="0" w:color="000000"/>
              <w:left w:val="single" w:sz="12" w:space="0" w:color="000000"/>
              <w:bottom w:val="single" w:sz="12" w:space="0" w:color="000000"/>
              <w:right w:val="single" w:sz="12" w:space="0" w:color="000000"/>
            </w:tcBorders>
            <w:shd w:val="clear" w:color="auto" w:fill="1F497D" w:themeFill="text2"/>
          </w:tcPr>
          <w:p w14:paraId="7573B793" w14:textId="77777777" w:rsidR="00982A20" w:rsidRPr="00982A20" w:rsidRDefault="00982A20" w:rsidP="00982A20">
            <w:pPr>
              <w:widowControl w:val="0"/>
              <w:spacing w:line="360" w:lineRule="auto"/>
              <w:jc w:val="center"/>
              <w:rPr>
                <w:rFonts w:cs="Arial"/>
                <w:color w:val="FFFFFF" w:themeColor="background1"/>
                <w:sz w:val="22"/>
                <w:szCs w:val="22"/>
                <w:lang w:val="en-GB"/>
              </w:rPr>
            </w:pPr>
          </w:p>
        </w:tc>
        <w:tc>
          <w:tcPr>
            <w:tcW w:w="1417" w:type="dxa"/>
            <w:tcBorders>
              <w:top w:val="single" w:sz="12" w:space="0" w:color="000000"/>
              <w:left w:val="single" w:sz="12" w:space="0" w:color="000000"/>
              <w:bottom w:val="single" w:sz="12" w:space="0" w:color="000000"/>
              <w:right w:val="single" w:sz="12" w:space="0" w:color="000000"/>
            </w:tcBorders>
            <w:shd w:val="clear" w:color="auto" w:fill="1F497D" w:themeFill="text2"/>
          </w:tcPr>
          <w:p w14:paraId="73568646" w14:textId="77777777" w:rsidR="00982A20" w:rsidRPr="00982A20" w:rsidRDefault="00982A20" w:rsidP="00982A20">
            <w:pPr>
              <w:widowControl w:val="0"/>
              <w:spacing w:line="360" w:lineRule="auto"/>
              <w:jc w:val="center"/>
              <w:rPr>
                <w:rFonts w:cs="Arial"/>
                <w:color w:val="FFFFFF" w:themeColor="background1"/>
                <w:sz w:val="22"/>
                <w:szCs w:val="22"/>
                <w:lang w:val="en-GB"/>
              </w:rPr>
            </w:pPr>
          </w:p>
        </w:tc>
        <w:tc>
          <w:tcPr>
            <w:tcW w:w="6237" w:type="dxa"/>
            <w:tcBorders>
              <w:top w:val="single" w:sz="12" w:space="0" w:color="000000"/>
              <w:left w:val="single" w:sz="12" w:space="0" w:color="000000"/>
              <w:bottom w:val="single" w:sz="12" w:space="0" w:color="000000"/>
              <w:right w:val="single" w:sz="12" w:space="0" w:color="000000"/>
            </w:tcBorders>
            <w:shd w:val="clear" w:color="auto" w:fill="1F497D" w:themeFill="text2"/>
          </w:tcPr>
          <w:p w14:paraId="596A1FA4" w14:textId="77777777" w:rsidR="00982A20" w:rsidRPr="00982A20" w:rsidRDefault="00982A20" w:rsidP="00982A20">
            <w:pPr>
              <w:widowControl w:val="0"/>
              <w:spacing w:line="360" w:lineRule="auto"/>
              <w:jc w:val="center"/>
              <w:rPr>
                <w:rFonts w:cs="Arial"/>
                <w:color w:val="FFFFFF" w:themeColor="background1"/>
                <w:sz w:val="22"/>
                <w:szCs w:val="22"/>
                <w:lang w:val="en-GB"/>
              </w:rPr>
            </w:pPr>
          </w:p>
        </w:tc>
      </w:tr>
      <w:tr w:rsidR="00356647" w:rsidRPr="004077C8" w14:paraId="64C5B626" w14:textId="77777777" w:rsidTr="00ED1ECC">
        <w:trPr>
          <w:trHeight w:val="1383"/>
        </w:trPr>
        <w:tc>
          <w:tcPr>
            <w:tcW w:w="993"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38461A6F" w14:textId="77777777" w:rsidR="00356647" w:rsidRDefault="00423A9B" w:rsidP="00F80FD7">
            <w:pPr>
              <w:widowControl w:val="0"/>
              <w:spacing w:line="360" w:lineRule="auto"/>
              <w:jc w:val="left"/>
              <w:rPr>
                <w:rFonts w:cs="Arial"/>
                <w:b/>
                <w:sz w:val="22"/>
                <w:szCs w:val="22"/>
                <w:lang w:val="en-US"/>
              </w:rPr>
            </w:pPr>
            <w:r>
              <w:rPr>
                <w:rFonts w:cs="Arial"/>
                <w:b/>
                <w:sz w:val="22"/>
                <w:szCs w:val="22"/>
                <w:lang w:val="en-US"/>
              </w:rPr>
              <w:t>3.1</w:t>
            </w:r>
          </w:p>
        </w:tc>
        <w:tc>
          <w:tcPr>
            <w:tcW w:w="8221"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6B61FB5D" w14:textId="77777777" w:rsidR="00145614" w:rsidRPr="00145614" w:rsidRDefault="00145614" w:rsidP="00145614">
            <w:pPr>
              <w:widowControl w:val="0"/>
              <w:tabs>
                <w:tab w:val="left" w:pos="459"/>
              </w:tabs>
              <w:spacing w:line="360" w:lineRule="auto"/>
              <w:jc w:val="left"/>
              <w:rPr>
                <w:rFonts w:cs="Arial"/>
                <w:sz w:val="22"/>
                <w:szCs w:val="22"/>
              </w:rPr>
            </w:pPr>
            <w:r w:rsidRPr="00145614">
              <w:rPr>
                <w:rFonts w:cs="Arial"/>
                <w:sz w:val="22"/>
                <w:szCs w:val="22"/>
              </w:rPr>
              <w:t>The bidder has provided information demonstrating how document management process will be done including but not limited to:</w:t>
            </w:r>
          </w:p>
          <w:p w14:paraId="28F51B3E" w14:textId="77777777" w:rsidR="00145614" w:rsidRPr="00145614" w:rsidRDefault="00145614" w:rsidP="00145614">
            <w:pPr>
              <w:widowControl w:val="0"/>
              <w:tabs>
                <w:tab w:val="left" w:pos="459"/>
              </w:tabs>
              <w:spacing w:line="360" w:lineRule="auto"/>
              <w:jc w:val="left"/>
              <w:rPr>
                <w:rFonts w:cs="Arial"/>
                <w:sz w:val="22"/>
                <w:szCs w:val="22"/>
              </w:rPr>
            </w:pPr>
          </w:p>
          <w:p w14:paraId="2C4B2516" w14:textId="77777777" w:rsidR="008470D6" w:rsidRPr="008470D6" w:rsidRDefault="008470D6" w:rsidP="008470D6">
            <w:pPr>
              <w:pStyle w:val="ListParagraph"/>
              <w:numPr>
                <w:ilvl w:val="0"/>
                <w:numId w:val="12"/>
              </w:numPr>
              <w:spacing w:line="360" w:lineRule="auto"/>
              <w:ind w:left="332" w:hanging="236"/>
              <w:rPr>
                <w:rFonts w:cs="Arial"/>
                <w:sz w:val="22"/>
                <w:szCs w:val="22"/>
                <w:lang w:val="en-ZA"/>
              </w:rPr>
            </w:pPr>
            <w:r w:rsidRPr="008470D6">
              <w:rPr>
                <w:rFonts w:cs="Arial"/>
                <w:sz w:val="22"/>
                <w:szCs w:val="22"/>
                <w:lang w:val="en-ZA"/>
              </w:rPr>
              <w:t xml:space="preserve">The planning and organising of how electronic as well as paper-based claims will be stored and maintained safely for a period of five (5) years and facilitation of record hand-over at the end of the </w:t>
            </w:r>
            <w:proofErr w:type="gramStart"/>
            <w:r w:rsidRPr="008470D6">
              <w:rPr>
                <w:rFonts w:cs="Arial"/>
                <w:sz w:val="22"/>
                <w:szCs w:val="22"/>
                <w:lang w:val="en-ZA"/>
              </w:rPr>
              <w:t>contract;</w:t>
            </w:r>
            <w:proofErr w:type="gramEnd"/>
            <w:r w:rsidRPr="008470D6">
              <w:rPr>
                <w:rFonts w:cs="Arial"/>
                <w:sz w:val="22"/>
                <w:szCs w:val="22"/>
                <w:lang w:val="en-ZA"/>
              </w:rPr>
              <w:t xml:space="preserve"> </w:t>
            </w:r>
          </w:p>
          <w:p w14:paraId="59DA7BDB" w14:textId="77777777" w:rsidR="008470D6" w:rsidRPr="008470D6" w:rsidRDefault="008470D6" w:rsidP="008470D6">
            <w:pPr>
              <w:pStyle w:val="ListParagraph"/>
              <w:numPr>
                <w:ilvl w:val="0"/>
                <w:numId w:val="12"/>
              </w:numPr>
              <w:spacing w:line="360" w:lineRule="auto"/>
              <w:ind w:left="332" w:hanging="236"/>
              <w:rPr>
                <w:rFonts w:cs="Arial"/>
                <w:sz w:val="22"/>
                <w:szCs w:val="22"/>
                <w:lang w:val="en-ZA"/>
              </w:rPr>
            </w:pPr>
            <w:r w:rsidRPr="008470D6">
              <w:rPr>
                <w:rFonts w:cs="Arial"/>
                <w:sz w:val="22"/>
                <w:szCs w:val="22"/>
                <w:lang w:val="en-ZA"/>
              </w:rPr>
              <w:t>Security, disposal of records and management of all files efficient and effective; and</w:t>
            </w:r>
          </w:p>
          <w:p w14:paraId="2DCE699C" w14:textId="77777777" w:rsidR="008470D6" w:rsidRPr="008470D6" w:rsidRDefault="008470D6" w:rsidP="008470D6">
            <w:pPr>
              <w:pStyle w:val="ListParagraph"/>
              <w:numPr>
                <w:ilvl w:val="0"/>
                <w:numId w:val="12"/>
              </w:numPr>
              <w:spacing w:line="360" w:lineRule="auto"/>
              <w:ind w:left="332" w:hanging="236"/>
              <w:rPr>
                <w:rFonts w:cs="Arial"/>
                <w:sz w:val="22"/>
                <w:szCs w:val="22"/>
                <w:lang w:val="en-ZA"/>
              </w:rPr>
            </w:pPr>
            <w:r w:rsidRPr="008470D6">
              <w:rPr>
                <w:rFonts w:cs="Arial"/>
                <w:sz w:val="22"/>
                <w:szCs w:val="22"/>
                <w:lang w:val="en-ZA"/>
              </w:rPr>
              <w:t>Quality measures in place to ensure data security, reliability, and validity of data.</w:t>
            </w:r>
          </w:p>
          <w:p w14:paraId="1C4B0FFF" w14:textId="77777777" w:rsidR="009A6710" w:rsidRDefault="009A6710" w:rsidP="00145614">
            <w:pPr>
              <w:widowControl w:val="0"/>
              <w:tabs>
                <w:tab w:val="left" w:pos="459"/>
              </w:tabs>
              <w:spacing w:line="360" w:lineRule="auto"/>
              <w:jc w:val="left"/>
              <w:rPr>
                <w:rFonts w:cs="Arial"/>
                <w:sz w:val="22"/>
                <w:szCs w:val="22"/>
              </w:rPr>
            </w:pPr>
          </w:p>
          <w:p w14:paraId="47656C27" w14:textId="6F94032F" w:rsidR="008470D6" w:rsidRPr="00145614" w:rsidRDefault="008470D6" w:rsidP="00145614">
            <w:pPr>
              <w:widowControl w:val="0"/>
              <w:tabs>
                <w:tab w:val="left" w:pos="459"/>
              </w:tabs>
              <w:spacing w:line="360" w:lineRule="auto"/>
              <w:jc w:val="left"/>
              <w:rPr>
                <w:rFonts w:cs="Arial"/>
                <w:sz w:val="22"/>
                <w:szCs w:val="22"/>
              </w:rPr>
            </w:pPr>
          </w:p>
        </w:tc>
        <w:tc>
          <w:tcPr>
            <w:tcW w:w="1418" w:type="dxa"/>
            <w:tcBorders>
              <w:top w:val="single" w:sz="12" w:space="0" w:color="000000"/>
              <w:left w:val="single" w:sz="12" w:space="0" w:color="000000"/>
              <w:bottom w:val="single" w:sz="12" w:space="0" w:color="000000"/>
              <w:right w:val="single" w:sz="12" w:space="0" w:color="000000"/>
            </w:tcBorders>
            <w:shd w:val="clear" w:color="auto" w:fill="auto"/>
            <w:vAlign w:val="bottom"/>
          </w:tcPr>
          <w:p w14:paraId="18F2F295" w14:textId="77777777" w:rsidR="00356647" w:rsidRPr="00B62C57" w:rsidRDefault="00356647" w:rsidP="0065259F">
            <w:pPr>
              <w:widowControl w:val="0"/>
              <w:spacing w:line="360" w:lineRule="auto"/>
              <w:jc w:val="left"/>
              <w:rPr>
                <w:rFonts w:cs="Arial"/>
                <w:lang w:val="en-GB"/>
              </w:rPr>
            </w:pPr>
          </w:p>
        </w:tc>
        <w:tc>
          <w:tcPr>
            <w:tcW w:w="1401" w:type="dxa"/>
            <w:tcBorders>
              <w:top w:val="single" w:sz="12" w:space="0" w:color="000000"/>
              <w:left w:val="single" w:sz="12" w:space="0" w:color="000000"/>
              <w:bottom w:val="single" w:sz="12" w:space="0" w:color="000000"/>
              <w:right w:val="single" w:sz="12" w:space="0" w:color="000000"/>
            </w:tcBorders>
            <w:vAlign w:val="bottom"/>
          </w:tcPr>
          <w:p w14:paraId="3B50EC83" w14:textId="77777777" w:rsidR="00356647" w:rsidRDefault="00356647" w:rsidP="0065259F">
            <w:pPr>
              <w:widowControl w:val="0"/>
              <w:spacing w:line="360" w:lineRule="auto"/>
              <w:jc w:val="left"/>
              <w:rPr>
                <w:rFonts w:cs="Arial"/>
                <w:sz w:val="22"/>
                <w:szCs w:val="22"/>
                <w:lang w:val="en-GB"/>
              </w:rPr>
            </w:pPr>
          </w:p>
        </w:tc>
        <w:tc>
          <w:tcPr>
            <w:tcW w:w="1292" w:type="dxa"/>
            <w:tcBorders>
              <w:top w:val="single" w:sz="12" w:space="0" w:color="000000"/>
              <w:left w:val="single" w:sz="12" w:space="0" w:color="000000"/>
              <w:bottom w:val="single" w:sz="12" w:space="0" w:color="000000"/>
              <w:right w:val="single" w:sz="12" w:space="0" w:color="000000"/>
            </w:tcBorders>
            <w:vAlign w:val="bottom"/>
          </w:tcPr>
          <w:p w14:paraId="2A8E21C7" w14:textId="77777777" w:rsidR="00356647" w:rsidRDefault="00356647" w:rsidP="0065259F">
            <w:pPr>
              <w:widowControl w:val="0"/>
              <w:spacing w:line="360" w:lineRule="auto"/>
              <w:jc w:val="left"/>
              <w:rPr>
                <w:rFonts w:cs="Arial"/>
                <w:sz w:val="22"/>
                <w:szCs w:val="22"/>
                <w:lang w:val="en-GB"/>
              </w:rPr>
            </w:pPr>
          </w:p>
        </w:tc>
        <w:tc>
          <w:tcPr>
            <w:tcW w:w="1417" w:type="dxa"/>
            <w:tcBorders>
              <w:top w:val="single" w:sz="12" w:space="0" w:color="000000"/>
              <w:left w:val="single" w:sz="12" w:space="0" w:color="000000"/>
              <w:bottom w:val="single" w:sz="12" w:space="0" w:color="000000"/>
              <w:right w:val="single" w:sz="12" w:space="0" w:color="000000"/>
            </w:tcBorders>
            <w:vAlign w:val="bottom"/>
          </w:tcPr>
          <w:p w14:paraId="29B28E02" w14:textId="77777777" w:rsidR="00356647" w:rsidRDefault="00356647" w:rsidP="0065259F">
            <w:pPr>
              <w:widowControl w:val="0"/>
              <w:spacing w:line="360" w:lineRule="auto"/>
              <w:jc w:val="left"/>
              <w:rPr>
                <w:rFonts w:cs="Arial"/>
                <w:sz w:val="22"/>
                <w:szCs w:val="22"/>
                <w:lang w:val="en-GB"/>
              </w:rPr>
            </w:pPr>
          </w:p>
        </w:tc>
        <w:tc>
          <w:tcPr>
            <w:tcW w:w="6237" w:type="dxa"/>
            <w:tcBorders>
              <w:top w:val="single" w:sz="12" w:space="0" w:color="000000"/>
              <w:left w:val="single" w:sz="12" w:space="0" w:color="000000"/>
              <w:bottom w:val="single" w:sz="12" w:space="0" w:color="000000"/>
              <w:right w:val="single" w:sz="12" w:space="0" w:color="000000"/>
            </w:tcBorders>
            <w:vAlign w:val="bottom"/>
          </w:tcPr>
          <w:p w14:paraId="41FEBDD7" w14:textId="77777777" w:rsidR="00356647" w:rsidRDefault="00356647" w:rsidP="0065259F">
            <w:pPr>
              <w:widowControl w:val="0"/>
              <w:spacing w:line="360" w:lineRule="auto"/>
              <w:jc w:val="left"/>
              <w:rPr>
                <w:rFonts w:cs="Arial"/>
                <w:sz w:val="22"/>
                <w:szCs w:val="22"/>
                <w:lang w:val="en-GB"/>
              </w:rPr>
            </w:pPr>
          </w:p>
        </w:tc>
      </w:tr>
      <w:tr w:rsidR="000106EB" w:rsidRPr="004077C8" w14:paraId="590A138F" w14:textId="77777777" w:rsidTr="00ED1ECC">
        <w:trPr>
          <w:trHeight w:val="776"/>
        </w:trPr>
        <w:tc>
          <w:tcPr>
            <w:tcW w:w="993" w:type="dxa"/>
            <w:tcBorders>
              <w:top w:val="single" w:sz="12" w:space="0" w:color="000000"/>
              <w:left w:val="single" w:sz="12" w:space="0" w:color="000000"/>
              <w:bottom w:val="single" w:sz="12" w:space="0" w:color="000000"/>
              <w:right w:val="single" w:sz="12" w:space="0" w:color="000000"/>
            </w:tcBorders>
            <w:shd w:val="clear" w:color="auto" w:fill="1F497D" w:themeFill="text2"/>
            <w:vAlign w:val="center"/>
          </w:tcPr>
          <w:p w14:paraId="0FE9AFDE" w14:textId="77777777" w:rsidR="000106EB" w:rsidRPr="000106EB" w:rsidRDefault="00136353" w:rsidP="00AD6505">
            <w:pPr>
              <w:widowControl w:val="0"/>
              <w:spacing w:line="360" w:lineRule="auto"/>
              <w:jc w:val="left"/>
              <w:rPr>
                <w:rFonts w:cs="Arial"/>
                <w:b/>
                <w:color w:val="FFFFFF" w:themeColor="background1"/>
                <w:sz w:val="22"/>
                <w:szCs w:val="22"/>
                <w:lang w:val="en-US"/>
              </w:rPr>
            </w:pPr>
            <w:r>
              <w:rPr>
                <w:rFonts w:cs="Arial"/>
                <w:b/>
                <w:color w:val="FFFFFF" w:themeColor="background1"/>
                <w:sz w:val="22"/>
                <w:szCs w:val="22"/>
                <w:lang w:val="en-US"/>
              </w:rPr>
              <w:lastRenderedPageBreak/>
              <w:t>4</w:t>
            </w:r>
            <w:r w:rsidR="000106EB">
              <w:rPr>
                <w:rFonts w:cs="Arial"/>
                <w:b/>
                <w:color w:val="FFFFFF" w:themeColor="background1"/>
                <w:sz w:val="22"/>
                <w:szCs w:val="22"/>
                <w:lang w:val="en-US"/>
              </w:rPr>
              <w:t>.</w:t>
            </w:r>
          </w:p>
        </w:tc>
        <w:tc>
          <w:tcPr>
            <w:tcW w:w="8221" w:type="dxa"/>
            <w:tcBorders>
              <w:top w:val="single" w:sz="12" w:space="0" w:color="000000"/>
              <w:left w:val="single" w:sz="12" w:space="0" w:color="000000"/>
              <w:bottom w:val="single" w:sz="12" w:space="0" w:color="000000"/>
              <w:right w:val="single" w:sz="12" w:space="0" w:color="000000"/>
            </w:tcBorders>
            <w:shd w:val="clear" w:color="auto" w:fill="1F497D" w:themeFill="text2"/>
            <w:vAlign w:val="center"/>
          </w:tcPr>
          <w:p w14:paraId="130C85E2" w14:textId="77777777" w:rsidR="000106EB" w:rsidRPr="000106EB" w:rsidRDefault="0076616C" w:rsidP="00AD6505">
            <w:pPr>
              <w:widowControl w:val="0"/>
              <w:tabs>
                <w:tab w:val="left" w:pos="459"/>
              </w:tabs>
              <w:spacing w:line="360" w:lineRule="auto"/>
              <w:jc w:val="left"/>
              <w:rPr>
                <w:rFonts w:cs="Arial"/>
                <w:b/>
                <w:color w:val="FFFFFF" w:themeColor="background1"/>
                <w:sz w:val="22"/>
                <w:szCs w:val="22"/>
                <w:lang w:val="en-US"/>
              </w:rPr>
            </w:pPr>
            <w:r>
              <w:rPr>
                <w:b/>
                <w:color w:val="FFFFFF"/>
                <w:sz w:val="22"/>
                <w:szCs w:val="22"/>
              </w:rPr>
              <w:t>Testimonials</w:t>
            </w:r>
          </w:p>
        </w:tc>
        <w:tc>
          <w:tcPr>
            <w:tcW w:w="1418" w:type="dxa"/>
            <w:tcBorders>
              <w:top w:val="single" w:sz="12" w:space="0" w:color="000000"/>
              <w:left w:val="single" w:sz="12" w:space="0" w:color="000000"/>
              <w:bottom w:val="single" w:sz="12" w:space="0" w:color="000000"/>
              <w:right w:val="single" w:sz="12" w:space="0" w:color="000000"/>
            </w:tcBorders>
            <w:shd w:val="clear" w:color="auto" w:fill="1F497D" w:themeFill="text2"/>
          </w:tcPr>
          <w:p w14:paraId="6278E559" w14:textId="77777777" w:rsidR="000106EB" w:rsidRPr="000106EB" w:rsidRDefault="000106EB" w:rsidP="0095291C">
            <w:pPr>
              <w:widowControl w:val="0"/>
              <w:spacing w:line="360" w:lineRule="auto"/>
              <w:rPr>
                <w:rFonts w:cs="Arial"/>
                <w:b/>
                <w:color w:val="FFFFFF" w:themeColor="background1"/>
                <w:sz w:val="22"/>
                <w:szCs w:val="22"/>
                <w:lang w:val="en-US"/>
              </w:rPr>
            </w:pPr>
          </w:p>
        </w:tc>
        <w:tc>
          <w:tcPr>
            <w:tcW w:w="1401" w:type="dxa"/>
            <w:tcBorders>
              <w:top w:val="single" w:sz="12" w:space="0" w:color="000000"/>
              <w:left w:val="single" w:sz="12" w:space="0" w:color="000000"/>
              <w:bottom w:val="single" w:sz="12" w:space="0" w:color="000000"/>
              <w:right w:val="single" w:sz="12" w:space="0" w:color="000000"/>
            </w:tcBorders>
            <w:shd w:val="clear" w:color="auto" w:fill="1F497D" w:themeFill="text2"/>
          </w:tcPr>
          <w:p w14:paraId="530374A7" w14:textId="77777777" w:rsidR="000106EB" w:rsidRPr="000106EB" w:rsidRDefault="000106EB" w:rsidP="0095291C">
            <w:pPr>
              <w:widowControl w:val="0"/>
              <w:spacing w:line="360" w:lineRule="auto"/>
              <w:rPr>
                <w:rFonts w:cs="Arial"/>
                <w:b/>
                <w:color w:val="FFFFFF" w:themeColor="background1"/>
                <w:sz w:val="22"/>
                <w:szCs w:val="22"/>
                <w:lang w:val="en-US"/>
              </w:rPr>
            </w:pPr>
          </w:p>
        </w:tc>
        <w:tc>
          <w:tcPr>
            <w:tcW w:w="1292" w:type="dxa"/>
            <w:tcBorders>
              <w:top w:val="single" w:sz="12" w:space="0" w:color="000000"/>
              <w:left w:val="single" w:sz="12" w:space="0" w:color="000000"/>
              <w:bottom w:val="single" w:sz="12" w:space="0" w:color="000000"/>
              <w:right w:val="single" w:sz="12" w:space="0" w:color="000000"/>
            </w:tcBorders>
            <w:shd w:val="clear" w:color="auto" w:fill="1F497D" w:themeFill="text2"/>
          </w:tcPr>
          <w:p w14:paraId="469F0508" w14:textId="77777777" w:rsidR="000106EB" w:rsidRPr="000106EB" w:rsidRDefault="000106EB" w:rsidP="0095291C">
            <w:pPr>
              <w:widowControl w:val="0"/>
              <w:spacing w:line="360" w:lineRule="auto"/>
              <w:rPr>
                <w:rFonts w:cs="Arial"/>
                <w:b/>
                <w:color w:val="FFFFFF" w:themeColor="background1"/>
                <w:sz w:val="22"/>
                <w:szCs w:val="22"/>
                <w:lang w:val="en-US"/>
              </w:rPr>
            </w:pPr>
          </w:p>
        </w:tc>
        <w:tc>
          <w:tcPr>
            <w:tcW w:w="1417" w:type="dxa"/>
            <w:tcBorders>
              <w:top w:val="single" w:sz="12" w:space="0" w:color="000000"/>
              <w:left w:val="single" w:sz="12" w:space="0" w:color="000000"/>
              <w:bottom w:val="single" w:sz="12" w:space="0" w:color="000000"/>
              <w:right w:val="single" w:sz="12" w:space="0" w:color="000000"/>
            </w:tcBorders>
            <w:shd w:val="clear" w:color="auto" w:fill="1F497D" w:themeFill="text2"/>
          </w:tcPr>
          <w:p w14:paraId="5D90DFFE" w14:textId="77777777" w:rsidR="000106EB" w:rsidRPr="000106EB" w:rsidRDefault="000106EB" w:rsidP="0095291C">
            <w:pPr>
              <w:widowControl w:val="0"/>
              <w:spacing w:line="360" w:lineRule="auto"/>
              <w:rPr>
                <w:rFonts w:cs="Arial"/>
                <w:b/>
                <w:color w:val="FFFFFF" w:themeColor="background1"/>
                <w:sz w:val="22"/>
                <w:szCs w:val="22"/>
                <w:lang w:val="en-US"/>
              </w:rPr>
            </w:pPr>
          </w:p>
        </w:tc>
        <w:tc>
          <w:tcPr>
            <w:tcW w:w="6237" w:type="dxa"/>
            <w:tcBorders>
              <w:top w:val="single" w:sz="12" w:space="0" w:color="000000"/>
              <w:left w:val="single" w:sz="12" w:space="0" w:color="000000"/>
              <w:bottom w:val="single" w:sz="12" w:space="0" w:color="000000"/>
              <w:right w:val="single" w:sz="12" w:space="0" w:color="000000"/>
            </w:tcBorders>
            <w:shd w:val="clear" w:color="auto" w:fill="1F497D" w:themeFill="text2"/>
          </w:tcPr>
          <w:p w14:paraId="19EDF62E" w14:textId="77777777" w:rsidR="000106EB" w:rsidRPr="000106EB" w:rsidRDefault="000106EB" w:rsidP="0095291C">
            <w:pPr>
              <w:widowControl w:val="0"/>
              <w:spacing w:line="360" w:lineRule="auto"/>
              <w:rPr>
                <w:rFonts w:cs="Arial"/>
                <w:b/>
                <w:color w:val="FFFFFF" w:themeColor="background1"/>
                <w:sz w:val="22"/>
                <w:szCs w:val="22"/>
                <w:lang w:val="en-US"/>
              </w:rPr>
            </w:pPr>
          </w:p>
        </w:tc>
      </w:tr>
      <w:tr w:rsidR="000106EB" w:rsidRPr="004077C8" w14:paraId="2B372C01" w14:textId="77777777" w:rsidTr="00ED1ECC">
        <w:trPr>
          <w:trHeight w:val="930"/>
        </w:trPr>
        <w:tc>
          <w:tcPr>
            <w:tcW w:w="993"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729D2E69" w14:textId="77777777" w:rsidR="000106EB" w:rsidRDefault="00136353" w:rsidP="00F80FD7">
            <w:pPr>
              <w:widowControl w:val="0"/>
              <w:spacing w:line="360" w:lineRule="auto"/>
              <w:jc w:val="left"/>
              <w:rPr>
                <w:rFonts w:cs="Arial"/>
                <w:b/>
                <w:sz w:val="22"/>
                <w:szCs w:val="22"/>
                <w:lang w:val="en-US"/>
              </w:rPr>
            </w:pPr>
            <w:r>
              <w:rPr>
                <w:rFonts w:cs="Arial"/>
                <w:b/>
                <w:sz w:val="22"/>
                <w:szCs w:val="22"/>
                <w:lang w:val="en-US"/>
              </w:rPr>
              <w:t>4</w:t>
            </w:r>
            <w:r w:rsidR="000106EB">
              <w:rPr>
                <w:rFonts w:cs="Arial"/>
                <w:b/>
                <w:sz w:val="22"/>
                <w:szCs w:val="22"/>
                <w:lang w:val="en-US"/>
              </w:rPr>
              <w:t>.1</w:t>
            </w:r>
          </w:p>
        </w:tc>
        <w:tc>
          <w:tcPr>
            <w:tcW w:w="8221"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130A6DB4" w14:textId="77777777" w:rsidR="00167B82" w:rsidRDefault="00167B82" w:rsidP="000106EB">
            <w:pPr>
              <w:widowControl w:val="0"/>
              <w:tabs>
                <w:tab w:val="left" w:pos="459"/>
              </w:tabs>
              <w:spacing w:line="360" w:lineRule="auto"/>
              <w:jc w:val="left"/>
              <w:rPr>
                <w:rFonts w:cs="Arial"/>
                <w:sz w:val="22"/>
                <w:szCs w:val="22"/>
              </w:rPr>
            </w:pPr>
          </w:p>
          <w:p w14:paraId="121F5A1A" w14:textId="5FFFD42B" w:rsidR="00356647" w:rsidRDefault="008B0658" w:rsidP="00356647">
            <w:pPr>
              <w:widowControl w:val="0"/>
              <w:tabs>
                <w:tab w:val="left" w:pos="459"/>
              </w:tabs>
              <w:spacing w:line="360" w:lineRule="auto"/>
              <w:jc w:val="left"/>
              <w:rPr>
                <w:rFonts w:cs="Arial"/>
                <w:sz w:val="22"/>
                <w:szCs w:val="22"/>
              </w:rPr>
            </w:pPr>
            <w:r>
              <w:rPr>
                <w:rFonts w:cs="Arial"/>
                <w:sz w:val="22"/>
                <w:szCs w:val="22"/>
              </w:rPr>
              <w:t>The bidder has submitted a completed testimonial template (Annexure A</w:t>
            </w:r>
            <w:r w:rsidR="008470D6">
              <w:rPr>
                <w:rFonts w:cs="Arial"/>
                <w:sz w:val="22"/>
                <w:szCs w:val="22"/>
              </w:rPr>
              <w:t>4</w:t>
            </w:r>
            <w:r>
              <w:rPr>
                <w:rFonts w:cs="Arial"/>
                <w:sz w:val="22"/>
                <w:szCs w:val="22"/>
              </w:rPr>
              <w:t xml:space="preserve">) and submitted </w:t>
            </w:r>
            <w:r w:rsidRPr="008B0658">
              <w:rPr>
                <w:rFonts w:cs="Arial"/>
                <w:sz w:val="22"/>
                <w:szCs w:val="22"/>
              </w:rPr>
              <w:t>3 recent testimonials from a minimum of three (3) recent clients (not older than 3 years)</w:t>
            </w:r>
            <w:r>
              <w:rPr>
                <w:rFonts w:cs="Arial"/>
                <w:sz w:val="22"/>
                <w:szCs w:val="22"/>
              </w:rPr>
              <w:t xml:space="preserve"> </w:t>
            </w:r>
            <w:r w:rsidR="004C20E7">
              <w:rPr>
                <w:rFonts w:cs="Arial"/>
                <w:sz w:val="22"/>
                <w:szCs w:val="22"/>
              </w:rPr>
              <w:t>including challenges and lessons learnt separately for each testimonial.</w:t>
            </w:r>
          </w:p>
          <w:p w14:paraId="57D04467" w14:textId="77777777" w:rsidR="000106EB" w:rsidRDefault="000106EB" w:rsidP="00AD6505">
            <w:pPr>
              <w:widowControl w:val="0"/>
              <w:tabs>
                <w:tab w:val="left" w:pos="459"/>
              </w:tabs>
              <w:spacing w:line="360" w:lineRule="auto"/>
              <w:jc w:val="left"/>
              <w:rPr>
                <w:rFonts w:cs="Arial"/>
                <w:sz w:val="22"/>
                <w:szCs w:val="22"/>
              </w:rPr>
            </w:pPr>
          </w:p>
        </w:tc>
        <w:tc>
          <w:tcPr>
            <w:tcW w:w="1418" w:type="dxa"/>
            <w:tcBorders>
              <w:top w:val="single" w:sz="12" w:space="0" w:color="000000"/>
              <w:left w:val="single" w:sz="12" w:space="0" w:color="000000"/>
              <w:bottom w:val="single" w:sz="12" w:space="0" w:color="000000"/>
              <w:right w:val="single" w:sz="12" w:space="0" w:color="000000"/>
            </w:tcBorders>
            <w:shd w:val="clear" w:color="auto" w:fill="auto"/>
          </w:tcPr>
          <w:p w14:paraId="6BDCFCA8" w14:textId="77777777" w:rsidR="000106EB" w:rsidRPr="00B62C57" w:rsidRDefault="000106EB" w:rsidP="0095291C">
            <w:pPr>
              <w:widowControl w:val="0"/>
              <w:spacing w:line="360" w:lineRule="auto"/>
              <w:rPr>
                <w:rFonts w:cs="Arial"/>
                <w:lang w:val="en-GB"/>
              </w:rPr>
            </w:pPr>
          </w:p>
        </w:tc>
        <w:tc>
          <w:tcPr>
            <w:tcW w:w="1401" w:type="dxa"/>
            <w:tcBorders>
              <w:top w:val="single" w:sz="12" w:space="0" w:color="000000"/>
              <w:left w:val="single" w:sz="12" w:space="0" w:color="000000"/>
              <w:bottom w:val="single" w:sz="12" w:space="0" w:color="000000"/>
              <w:right w:val="single" w:sz="12" w:space="0" w:color="000000"/>
            </w:tcBorders>
          </w:tcPr>
          <w:p w14:paraId="17D59FB0" w14:textId="77777777" w:rsidR="000106EB" w:rsidRDefault="000106EB" w:rsidP="0095291C">
            <w:pPr>
              <w:widowControl w:val="0"/>
              <w:spacing w:line="360" w:lineRule="auto"/>
              <w:rPr>
                <w:rFonts w:cs="Arial"/>
                <w:sz w:val="22"/>
                <w:szCs w:val="22"/>
                <w:lang w:val="en-GB"/>
              </w:rPr>
            </w:pPr>
          </w:p>
        </w:tc>
        <w:tc>
          <w:tcPr>
            <w:tcW w:w="1292" w:type="dxa"/>
            <w:tcBorders>
              <w:top w:val="single" w:sz="12" w:space="0" w:color="000000"/>
              <w:left w:val="single" w:sz="12" w:space="0" w:color="000000"/>
              <w:bottom w:val="single" w:sz="12" w:space="0" w:color="000000"/>
              <w:right w:val="single" w:sz="12" w:space="0" w:color="000000"/>
            </w:tcBorders>
          </w:tcPr>
          <w:p w14:paraId="795BD0B7" w14:textId="77777777" w:rsidR="000106EB" w:rsidRDefault="000106EB" w:rsidP="0095291C">
            <w:pPr>
              <w:widowControl w:val="0"/>
              <w:spacing w:line="360" w:lineRule="auto"/>
              <w:rPr>
                <w:rFonts w:cs="Arial"/>
                <w:sz w:val="22"/>
                <w:szCs w:val="22"/>
                <w:lang w:val="en-GB"/>
              </w:rPr>
            </w:pPr>
          </w:p>
        </w:tc>
        <w:tc>
          <w:tcPr>
            <w:tcW w:w="1417" w:type="dxa"/>
            <w:tcBorders>
              <w:top w:val="single" w:sz="12" w:space="0" w:color="000000"/>
              <w:left w:val="single" w:sz="12" w:space="0" w:color="000000"/>
              <w:bottom w:val="single" w:sz="12" w:space="0" w:color="000000"/>
              <w:right w:val="single" w:sz="12" w:space="0" w:color="000000"/>
            </w:tcBorders>
          </w:tcPr>
          <w:p w14:paraId="5262FC02" w14:textId="77777777" w:rsidR="000106EB" w:rsidRDefault="000106EB" w:rsidP="0095291C">
            <w:pPr>
              <w:widowControl w:val="0"/>
              <w:spacing w:line="360" w:lineRule="auto"/>
              <w:rPr>
                <w:rFonts w:cs="Arial"/>
                <w:sz w:val="22"/>
                <w:szCs w:val="22"/>
                <w:lang w:val="en-GB"/>
              </w:rPr>
            </w:pPr>
          </w:p>
        </w:tc>
        <w:tc>
          <w:tcPr>
            <w:tcW w:w="6237" w:type="dxa"/>
            <w:tcBorders>
              <w:top w:val="single" w:sz="12" w:space="0" w:color="000000"/>
              <w:left w:val="single" w:sz="12" w:space="0" w:color="000000"/>
              <w:bottom w:val="single" w:sz="12" w:space="0" w:color="000000"/>
              <w:right w:val="single" w:sz="12" w:space="0" w:color="000000"/>
            </w:tcBorders>
          </w:tcPr>
          <w:p w14:paraId="3A6AB88F" w14:textId="77777777" w:rsidR="000106EB" w:rsidRDefault="000106EB" w:rsidP="0095291C">
            <w:pPr>
              <w:widowControl w:val="0"/>
              <w:spacing w:line="360" w:lineRule="auto"/>
              <w:rPr>
                <w:rFonts w:cs="Arial"/>
                <w:sz w:val="22"/>
                <w:szCs w:val="22"/>
                <w:lang w:val="en-GB"/>
              </w:rPr>
            </w:pPr>
          </w:p>
        </w:tc>
      </w:tr>
      <w:tr w:rsidR="00E84D56" w:rsidRPr="004077C8" w14:paraId="24E88383" w14:textId="77777777" w:rsidTr="00E84D56">
        <w:trPr>
          <w:trHeight w:val="787"/>
        </w:trPr>
        <w:tc>
          <w:tcPr>
            <w:tcW w:w="993" w:type="dxa"/>
            <w:tcBorders>
              <w:top w:val="single" w:sz="12" w:space="0" w:color="000000"/>
              <w:left w:val="single" w:sz="12" w:space="0" w:color="000000"/>
              <w:bottom w:val="single" w:sz="12" w:space="0" w:color="000000"/>
              <w:right w:val="single" w:sz="12" w:space="0" w:color="000000"/>
            </w:tcBorders>
            <w:shd w:val="clear" w:color="auto" w:fill="1F497D" w:themeFill="text2"/>
            <w:vAlign w:val="center"/>
          </w:tcPr>
          <w:p w14:paraId="7E9FE4F9" w14:textId="77777777" w:rsidR="00E84D56" w:rsidRPr="00E84D56" w:rsidRDefault="00E84D56" w:rsidP="00F80FD7">
            <w:pPr>
              <w:widowControl w:val="0"/>
              <w:spacing w:line="360" w:lineRule="auto"/>
              <w:jc w:val="left"/>
              <w:rPr>
                <w:rFonts w:cs="Arial"/>
                <w:b/>
                <w:color w:val="FFFFFF" w:themeColor="background1"/>
                <w:sz w:val="22"/>
                <w:szCs w:val="22"/>
                <w:lang w:val="en-US"/>
              </w:rPr>
            </w:pPr>
            <w:r w:rsidRPr="00E84D56">
              <w:rPr>
                <w:rFonts w:cs="Arial"/>
                <w:b/>
                <w:color w:val="FFFFFF" w:themeColor="background1"/>
                <w:sz w:val="22"/>
                <w:szCs w:val="22"/>
                <w:lang w:val="en-US"/>
              </w:rPr>
              <w:t>5.</w:t>
            </w:r>
          </w:p>
        </w:tc>
        <w:tc>
          <w:tcPr>
            <w:tcW w:w="8221" w:type="dxa"/>
            <w:tcBorders>
              <w:top w:val="single" w:sz="12" w:space="0" w:color="000000"/>
              <w:left w:val="single" w:sz="12" w:space="0" w:color="000000"/>
              <w:bottom w:val="single" w:sz="12" w:space="0" w:color="000000"/>
              <w:right w:val="single" w:sz="12" w:space="0" w:color="000000"/>
            </w:tcBorders>
            <w:shd w:val="clear" w:color="auto" w:fill="1F497D" w:themeFill="text2"/>
            <w:vAlign w:val="center"/>
          </w:tcPr>
          <w:p w14:paraId="572010A7" w14:textId="5B1F3321" w:rsidR="00E84D56" w:rsidRPr="00E84D56" w:rsidRDefault="00145614" w:rsidP="000106EB">
            <w:pPr>
              <w:widowControl w:val="0"/>
              <w:tabs>
                <w:tab w:val="left" w:pos="459"/>
              </w:tabs>
              <w:spacing w:line="360" w:lineRule="auto"/>
              <w:jc w:val="left"/>
              <w:rPr>
                <w:rFonts w:cs="Arial"/>
                <w:b/>
                <w:color w:val="FFFFFF" w:themeColor="background1"/>
                <w:sz w:val="22"/>
                <w:szCs w:val="22"/>
                <w:lang w:val="en-US"/>
              </w:rPr>
            </w:pPr>
            <w:r>
              <w:rPr>
                <w:rFonts w:cs="Arial"/>
                <w:b/>
                <w:color w:val="FFFFFF" w:themeColor="background1"/>
                <w:sz w:val="22"/>
                <w:szCs w:val="22"/>
                <w:lang w:val="en-US"/>
              </w:rPr>
              <w:t>Location</w:t>
            </w:r>
          </w:p>
        </w:tc>
        <w:tc>
          <w:tcPr>
            <w:tcW w:w="1418" w:type="dxa"/>
            <w:tcBorders>
              <w:top w:val="single" w:sz="12" w:space="0" w:color="000000"/>
              <w:left w:val="single" w:sz="12" w:space="0" w:color="000000"/>
              <w:bottom w:val="single" w:sz="12" w:space="0" w:color="000000"/>
              <w:right w:val="single" w:sz="12" w:space="0" w:color="000000"/>
            </w:tcBorders>
            <w:shd w:val="clear" w:color="auto" w:fill="1F497D" w:themeFill="text2"/>
          </w:tcPr>
          <w:p w14:paraId="042BBB9A" w14:textId="77777777" w:rsidR="00E84D56" w:rsidRPr="00E84D56" w:rsidRDefault="00E84D56" w:rsidP="0095291C">
            <w:pPr>
              <w:widowControl w:val="0"/>
              <w:spacing w:line="360" w:lineRule="auto"/>
              <w:rPr>
                <w:rFonts w:cs="Arial"/>
                <w:b/>
                <w:color w:val="FFFFFF" w:themeColor="background1"/>
                <w:sz w:val="22"/>
                <w:szCs w:val="22"/>
                <w:lang w:val="en-US"/>
              </w:rPr>
            </w:pPr>
          </w:p>
        </w:tc>
        <w:tc>
          <w:tcPr>
            <w:tcW w:w="1401" w:type="dxa"/>
            <w:tcBorders>
              <w:top w:val="single" w:sz="12" w:space="0" w:color="000000"/>
              <w:left w:val="single" w:sz="12" w:space="0" w:color="000000"/>
              <w:bottom w:val="single" w:sz="12" w:space="0" w:color="000000"/>
              <w:right w:val="single" w:sz="12" w:space="0" w:color="000000"/>
            </w:tcBorders>
            <w:shd w:val="clear" w:color="auto" w:fill="1F497D" w:themeFill="text2"/>
          </w:tcPr>
          <w:p w14:paraId="1CC8A9C3" w14:textId="77777777" w:rsidR="00E84D56" w:rsidRPr="00E84D56" w:rsidRDefault="00E84D56" w:rsidP="0095291C">
            <w:pPr>
              <w:widowControl w:val="0"/>
              <w:spacing w:line="360" w:lineRule="auto"/>
              <w:rPr>
                <w:rFonts w:cs="Arial"/>
                <w:b/>
                <w:color w:val="FFFFFF" w:themeColor="background1"/>
                <w:sz w:val="22"/>
                <w:szCs w:val="22"/>
                <w:lang w:val="en-US"/>
              </w:rPr>
            </w:pPr>
          </w:p>
        </w:tc>
        <w:tc>
          <w:tcPr>
            <w:tcW w:w="1292" w:type="dxa"/>
            <w:tcBorders>
              <w:top w:val="single" w:sz="12" w:space="0" w:color="000000"/>
              <w:left w:val="single" w:sz="12" w:space="0" w:color="000000"/>
              <w:bottom w:val="single" w:sz="12" w:space="0" w:color="000000"/>
              <w:right w:val="single" w:sz="12" w:space="0" w:color="000000"/>
            </w:tcBorders>
            <w:shd w:val="clear" w:color="auto" w:fill="1F497D" w:themeFill="text2"/>
          </w:tcPr>
          <w:p w14:paraId="592554C3" w14:textId="77777777" w:rsidR="00E84D56" w:rsidRPr="00E84D56" w:rsidRDefault="00E84D56" w:rsidP="0095291C">
            <w:pPr>
              <w:widowControl w:val="0"/>
              <w:spacing w:line="360" w:lineRule="auto"/>
              <w:rPr>
                <w:rFonts w:cs="Arial"/>
                <w:b/>
                <w:color w:val="FFFFFF" w:themeColor="background1"/>
                <w:sz w:val="22"/>
                <w:szCs w:val="22"/>
                <w:lang w:val="en-US"/>
              </w:rPr>
            </w:pPr>
          </w:p>
        </w:tc>
        <w:tc>
          <w:tcPr>
            <w:tcW w:w="1417" w:type="dxa"/>
            <w:tcBorders>
              <w:top w:val="single" w:sz="12" w:space="0" w:color="000000"/>
              <w:left w:val="single" w:sz="12" w:space="0" w:color="000000"/>
              <w:bottom w:val="single" w:sz="12" w:space="0" w:color="000000"/>
              <w:right w:val="single" w:sz="12" w:space="0" w:color="000000"/>
            </w:tcBorders>
            <w:shd w:val="clear" w:color="auto" w:fill="1F497D" w:themeFill="text2"/>
          </w:tcPr>
          <w:p w14:paraId="08319C27" w14:textId="77777777" w:rsidR="00E84D56" w:rsidRPr="00E84D56" w:rsidRDefault="00E84D56" w:rsidP="0095291C">
            <w:pPr>
              <w:widowControl w:val="0"/>
              <w:spacing w:line="360" w:lineRule="auto"/>
              <w:rPr>
                <w:rFonts w:cs="Arial"/>
                <w:b/>
                <w:color w:val="FFFFFF" w:themeColor="background1"/>
                <w:sz w:val="22"/>
                <w:szCs w:val="22"/>
                <w:lang w:val="en-US"/>
              </w:rPr>
            </w:pPr>
          </w:p>
        </w:tc>
        <w:tc>
          <w:tcPr>
            <w:tcW w:w="6237" w:type="dxa"/>
            <w:tcBorders>
              <w:top w:val="single" w:sz="12" w:space="0" w:color="000000"/>
              <w:left w:val="single" w:sz="12" w:space="0" w:color="000000"/>
              <w:bottom w:val="single" w:sz="12" w:space="0" w:color="000000"/>
              <w:right w:val="single" w:sz="12" w:space="0" w:color="000000"/>
            </w:tcBorders>
            <w:shd w:val="clear" w:color="auto" w:fill="1F497D" w:themeFill="text2"/>
          </w:tcPr>
          <w:p w14:paraId="72403970" w14:textId="77777777" w:rsidR="00E84D56" w:rsidRPr="00E84D56" w:rsidRDefault="00E84D56" w:rsidP="0095291C">
            <w:pPr>
              <w:widowControl w:val="0"/>
              <w:spacing w:line="360" w:lineRule="auto"/>
              <w:rPr>
                <w:rFonts w:cs="Arial"/>
                <w:b/>
                <w:color w:val="FFFFFF" w:themeColor="background1"/>
                <w:sz w:val="22"/>
                <w:szCs w:val="22"/>
                <w:lang w:val="en-US"/>
              </w:rPr>
            </w:pPr>
          </w:p>
        </w:tc>
      </w:tr>
      <w:tr w:rsidR="00E84D56" w:rsidRPr="004077C8" w14:paraId="515A080D" w14:textId="77777777" w:rsidTr="00B905A1">
        <w:trPr>
          <w:trHeight w:val="1814"/>
        </w:trPr>
        <w:tc>
          <w:tcPr>
            <w:tcW w:w="993"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0709FBF4" w14:textId="77777777" w:rsidR="00E84D56" w:rsidRDefault="00E84D56" w:rsidP="00F80FD7">
            <w:pPr>
              <w:widowControl w:val="0"/>
              <w:spacing w:line="360" w:lineRule="auto"/>
              <w:jc w:val="left"/>
              <w:rPr>
                <w:rFonts w:cs="Arial"/>
                <w:b/>
                <w:sz w:val="22"/>
                <w:szCs w:val="22"/>
                <w:lang w:val="en-US"/>
              </w:rPr>
            </w:pPr>
            <w:r>
              <w:rPr>
                <w:rFonts w:cs="Arial"/>
                <w:b/>
                <w:sz w:val="22"/>
                <w:szCs w:val="22"/>
                <w:lang w:val="en-US"/>
              </w:rPr>
              <w:t>5.1</w:t>
            </w:r>
          </w:p>
        </w:tc>
        <w:tc>
          <w:tcPr>
            <w:tcW w:w="8221"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30D5A4D7" w14:textId="0F485912" w:rsidR="00145614" w:rsidRPr="00145614" w:rsidRDefault="00145614" w:rsidP="00145614">
            <w:pPr>
              <w:widowControl w:val="0"/>
              <w:tabs>
                <w:tab w:val="left" w:pos="459"/>
              </w:tabs>
              <w:spacing w:line="360" w:lineRule="auto"/>
              <w:jc w:val="left"/>
              <w:rPr>
                <w:rFonts w:cs="Arial"/>
                <w:sz w:val="22"/>
                <w:szCs w:val="22"/>
              </w:rPr>
            </w:pPr>
            <w:r w:rsidRPr="00145614">
              <w:rPr>
                <w:rFonts w:cs="Arial"/>
                <w:sz w:val="22"/>
                <w:szCs w:val="22"/>
              </w:rPr>
              <w:t xml:space="preserve">The bidder has provided </w:t>
            </w:r>
            <w:r w:rsidR="004C20E7">
              <w:rPr>
                <w:rFonts w:cs="Arial"/>
                <w:sz w:val="22"/>
                <w:szCs w:val="22"/>
              </w:rPr>
              <w:t xml:space="preserve">a </w:t>
            </w:r>
            <w:r w:rsidRPr="00145614">
              <w:rPr>
                <w:rFonts w:cs="Arial"/>
                <w:sz w:val="22"/>
                <w:szCs w:val="22"/>
              </w:rPr>
              <w:t>letter</w:t>
            </w:r>
            <w:r w:rsidR="00125A6E">
              <w:rPr>
                <w:rFonts w:cs="Arial"/>
                <w:sz w:val="22"/>
                <w:szCs w:val="22"/>
              </w:rPr>
              <w:t>(s)</w:t>
            </w:r>
            <w:r w:rsidRPr="00145614">
              <w:rPr>
                <w:rFonts w:cs="Arial"/>
                <w:sz w:val="22"/>
                <w:szCs w:val="22"/>
              </w:rPr>
              <w:t xml:space="preserve"> of intent to rent offices or proof of ownership of the offices in the following Port</w:t>
            </w:r>
            <w:r w:rsidR="00125A6E">
              <w:rPr>
                <w:rFonts w:cs="Arial"/>
                <w:sz w:val="22"/>
                <w:szCs w:val="22"/>
              </w:rPr>
              <w:t>s</w:t>
            </w:r>
            <w:r w:rsidRPr="00145614">
              <w:rPr>
                <w:rFonts w:cs="Arial"/>
                <w:sz w:val="22"/>
                <w:szCs w:val="22"/>
              </w:rPr>
              <w:t xml:space="preserve"> of Exit where VRA should be present.</w:t>
            </w:r>
          </w:p>
          <w:p w14:paraId="0F21A247" w14:textId="77777777" w:rsidR="00145614" w:rsidRPr="00145614" w:rsidRDefault="00145614" w:rsidP="00145614">
            <w:pPr>
              <w:widowControl w:val="0"/>
              <w:tabs>
                <w:tab w:val="left" w:pos="459"/>
              </w:tabs>
              <w:spacing w:line="360" w:lineRule="auto"/>
              <w:jc w:val="left"/>
              <w:rPr>
                <w:rFonts w:cs="Arial"/>
                <w:sz w:val="22"/>
                <w:szCs w:val="22"/>
              </w:rPr>
            </w:pPr>
            <w:r w:rsidRPr="00145614">
              <w:rPr>
                <w:rFonts w:cs="Arial"/>
                <w:sz w:val="22"/>
                <w:szCs w:val="22"/>
              </w:rPr>
              <w:t xml:space="preserve">• O.R Tambo International </w:t>
            </w:r>
            <w:proofErr w:type="gramStart"/>
            <w:r w:rsidRPr="00145614">
              <w:rPr>
                <w:rFonts w:cs="Arial"/>
                <w:sz w:val="22"/>
                <w:szCs w:val="22"/>
              </w:rPr>
              <w:t>Airport;</w:t>
            </w:r>
            <w:proofErr w:type="gramEnd"/>
          </w:p>
          <w:p w14:paraId="099D06CE" w14:textId="335F4D1C" w:rsidR="00E84D56" w:rsidRPr="0076616C" w:rsidRDefault="00145614" w:rsidP="00145614">
            <w:pPr>
              <w:widowControl w:val="0"/>
              <w:tabs>
                <w:tab w:val="left" w:pos="459"/>
              </w:tabs>
              <w:spacing w:line="360" w:lineRule="auto"/>
              <w:jc w:val="left"/>
              <w:rPr>
                <w:rFonts w:cs="Arial"/>
                <w:sz w:val="22"/>
                <w:szCs w:val="22"/>
              </w:rPr>
            </w:pPr>
            <w:r w:rsidRPr="00145614">
              <w:rPr>
                <w:rFonts w:cs="Arial"/>
                <w:sz w:val="22"/>
                <w:szCs w:val="22"/>
              </w:rPr>
              <w:t>• Cape Town International Airport</w:t>
            </w:r>
            <w:bookmarkStart w:id="0" w:name="_Hlk107387216"/>
            <w:r w:rsidR="00B10686">
              <w:rPr>
                <w:rFonts w:cs="Arial"/>
                <w:sz w:val="22"/>
                <w:szCs w:val="22"/>
              </w:rPr>
              <w:t xml:space="preserve"> and </w:t>
            </w:r>
            <w:r w:rsidR="00BF6884" w:rsidRPr="00BF6884">
              <w:rPr>
                <w:rFonts w:cs="Arial"/>
                <w:sz w:val="22"/>
                <w:szCs w:val="22"/>
              </w:rPr>
              <w:t>King Shaka International Airport</w:t>
            </w:r>
            <w:r w:rsidR="00B10686">
              <w:rPr>
                <w:rFonts w:cs="Arial"/>
                <w:sz w:val="22"/>
                <w:szCs w:val="22"/>
              </w:rPr>
              <w:t>.</w:t>
            </w:r>
            <w:r w:rsidR="00BF6884" w:rsidRPr="00BF6884">
              <w:rPr>
                <w:rFonts w:cs="Arial"/>
                <w:sz w:val="22"/>
                <w:szCs w:val="22"/>
              </w:rPr>
              <w:t xml:space="preserve"> </w:t>
            </w:r>
            <w:bookmarkEnd w:id="0"/>
          </w:p>
        </w:tc>
        <w:tc>
          <w:tcPr>
            <w:tcW w:w="1418" w:type="dxa"/>
            <w:tcBorders>
              <w:top w:val="single" w:sz="12" w:space="0" w:color="000000"/>
              <w:left w:val="single" w:sz="12" w:space="0" w:color="000000"/>
              <w:bottom w:val="single" w:sz="12" w:space="0" w:color="000000"/>
              <w:right w:val="single" w:sz="12" w:space="0" w:color="000000"/>
            </w:tcBorders>
            <w:shd w:val="clear" w:color="auto" w:fill="auto"/>
          </w:tcPr>
          <w:p w14:paraId="681ABD3D" w14:textId="77777777" w:rsidR="00E84D56" w:rsidRPr="00B62C57" w:rsidRDefault="00E84D56" w:rsidP="0095291C">
            <w:pPr>
              <w:widowControl w:val="0"/>
              <w:spacing w:line="360" w:lineRule="auto"/>
              <w:rPr>
                <w:rFonts w:cs="Arial"/>
                <w:lang w:val="en-GB"/>
              </w:rPr>
            </w:pPr>
          </w:p>
        </w:tc>
        <w:tc>
          <w:tcPr>
            <w:tcW w:w="1401" w:type="dxa"/>
            <w:tcBorders>
              <w:top w:val="single" w:sz="12" w:space="0" w:color="000000"/>
              <w:left w:val="single" w:sz="12" w:space="0" w:color="000000"/>
              <w:bottom w:val="single" w:sz="12" w:space="0" w:color="000000"/>
              <w:right w:val="single" w:sz="12" w:space="0" w:color="000000"/>
            </w:tcBorders>
          </w:tcPr>
          <w:p w14:paraId="64DAB409" w14:textId="77777777" w:rsidR="00E84D56" w:rsidRDefault="00E84D56" w:rsidP="0095291C">
            <w:pPr>
              <w:widowControl w:val="0"/>
              <w:spacing w:line="360" w:lineRule="auto"/>
              <w:rPr>
                <w:rFonts w:cs="Arial"/>
                <w:sz w:val="22"/>
                <w:szCs w:val="22"/>
                <w:lang w:val="en-GB"/>
              </w:rPr>
            </w:pPr>
          </w:p>
        </w:tc>
        <w:tc>
          <w:tcPr>
            <w:tcW w:w="1292" w:type="dxa"/>
            <w:tcBorders>
              <w:top w:val="single" w:sz="12" w:space="0" w:color="000000"/>
              <w:left w:val="single" w:sz="12" w:space="0" w:color="000000"/>
              <w:bottom w:val="single" w:sz="12" w:space="0" w:color="000000"/>
              <w:right w:val="single" w:sz="12" w:space="0" w:color="000000"/>
            </w:tcBorders>
          </w:tcPr>
          <w:p w14:paraId="3539A62C" w14:textId="77777777" w:rsidR="00E84D56" w:rsidRDefault="00E84D56" w:rsidP="0095291C">
            <w:pPr>
              <w:widowControl w:val="0"/>
              <w:spacing w:line="360" w:lineRule="auto"/>
              <w:rPr>
                <w:rFonts w:cs="Arial"/>
                <w:sz w:val="22"/>
                <w:szCs w:val="22"/>
                <w:lang w:val="en-GB"/>
              </w:rPr>
            </w:pPr>
          </w:p>
        </w:tc>
        <w:tc>
          <w:tcPr>
            <w:tcW w:w="1417" w:type="dxa"/>
            <w:tcBorders>
              <w:top w:val="single" w:sz="12" w:space="0" w:color="000000"/>
              <w:left w:val="single" w:sz="12" w:space="0" w:color="000000"/>
              <w:bottom w:val="single" w:sz="12" w:space="0" w:color="000000"/>
              <w:right w:val="single" w:sz="12" w:space="0" w:color="000000"/>
            </w:tcBorders>
          </w:tcPr>
          <w:p w14:paraId="7FA8A4D8" w14:textId="77777777" w:rsidR="00E84D56" w:rsidRDefault="00E84D56" w:rsidP="0095291C">
            <w:pPr>
              <w:widowControl w:val="0"/>
              <w:spacing w:line="360" w:lineRule="auto"/>
              <w:rPr>
                <w:rFonts w:cs="Arial"/>
                <w:sz w:val="22"/>
                <w:szCs w:val="22"/>
                <w:lang w:val="en-GB"/>
              </w:rPr>
            </w:pPr>
          </w:p>
        </w:tc>
        <w:tc>
          <w:tcPr>
            <w:tcW w:w="6237" w:type="dxa"/>
            <w:tcBorders>
              <w:top w:val="single" w:sz="12" w:space="0" w:color="000000"/>
              <w:left w:val="single" w:sz="12" w:space="0" w:color="000000"/>
              <w:bottom w:val="single" w:sz="12" w:space="0" w:color="000000"/>
              <w:right w:val="single" w:sz="12" w:space="0" w:color="000000"/>
            </w:tcBorders>
          </w:tcPr>
          <w:p w14:paraId="03C901E3" w14:textId="77777777" w:rsidR="00E84D56" w:rsidRDefault="00E84D56" w:rsidP="0095291C">
            <w:pPr>
              <w:widowControl w:val="0"/>
              <w:spacing w:line="360" w:lineRule="auto"/>
              <w:rPr>
                <w:rFonts w:cs="Arial"/>
                <w:sz w:val="22"/>
                <w:szCs w:val="22"/>
                <w:lang w:val="en-GB"/>
              </w:rPr>
            </w:pPr>
          </w:p>
        </w:tc>
      </w:tr>
      <w:tr w:rsidR="00145614" w:rsidRPr="004077C8" w14:paraId="3591DD2E" w14:textId="77777777" w:rsidTr="00ED1ECC">
        <w:trPr>
          <w:trHeight w:val="930"/>
        </w:trPr>
        <w:tc>
          <w:tcPr>
            <w:tcW w:w="993"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1B5C9EA8" w14:textId="419E77A5" w:rsidR="00145614" w:rsidRDefault="00145614" w:rsidP="00F80FD7">
            <w:pPr>
              <w:widowControl w:val="0"/>
              <w:spacing w:line="360" w:lineRule="auto"/>
              <w:jc w:val="left"/>
              <w:rPr>
                <w:rFonts w:cs="Arial"/>
                <w:b/>
                <w:sz w:val="22"/>
                <w:szCs w:val="22"/>
                <w:lang w:val="en-US"/>
              </w:rPr>
            </w:pPr>
            <w:r>
              <w:rPr>
                <w:rFonts w:cs="Arial"/>
                <w:b/>
                <w:sz w:val="22"/>
                <w:szCs w:val="22"/>
                <w:lang w:val="en-US"/>
              </w:rPr>
              <w:t>5.2</w:t>
            </w:r>
          </w:p>
        </w:tc>
        <w:tc>
          <w:tcPr>
            <w:tcW w:w="8221"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7075FD84" w14:textId="485CDEFB" w:rsidR="00145614" w:rsidRPr="00145614" w:rsidRDefault="00145614" w:rsidP="00145614">
            <w:pPr>
              <w:widowControl w:val="0"/>
              <w:tabs>
                <w:tab w:val="left" w:pos="459"/>
              </w:tabs>
              <w:spacing w:line="360" w:lineRule="auto"/>
              <w:jc w:val="left"/>
              <w:rPr>
                <w:rFonts w:cs="Arial"/>
                <w:sz w:val="22"/>
                <w:szCs w:val="22"/>
              </w:rPr>
            </w:pPr>
            <w:r w:rsidRPr="00145614">
              <w:rPr>
                <w:rFonts w:cs="Arial"/>
                <w:sz w:val="22"/>
                <w:szCs w:val="22"/>
              </w:rPr>
              <w:t xml:space="preserve">The bidder has provided </w:t>
            </w:r>
            <w:r w:rsidR="00BF6884">
              <w:rPr>
                <w:rFonts w:cs="Arial"/>
                <w:sz w:val="22"/>
                <w:szCs w:val="22"/>
              </w:rPr>
              <w:t>letter(s)</w:t>
            </w:r>
            <w:r w:rsidRPr="00145614">
              <w:rPr>
                <w:rFonts w:cs="Arial"/>
                <w:sz w:val="22"/>
                <w:szCs w:val="22"/>
              </w:rPr>
              <w:t xml:space="preserve"> of intent to have an accessible remote offices within the proximity of the </w:t>
            </w:r>
            <w:proofErr w:type="gramStart"/>
            <w:r w:rsidRPr="00145614">
              <w:rPr>
                <w:rFonts w:cs="Arial"/>
                <w:sz w:val="22"/>
                <w:szCs w:val="22"/>
              </w:rPr>
              <w:t>borders  for</w:t>
            </w:r>
            <w:proofErr w:type="gramEnd"/>
            <w:r w:rsidRPr="00145614">
              <w:rPr>
                <w:rFonts w:cs="Arial"/>
                <w:sz w:val="22"/>
                <w:szCs w:val="22"/>
              </w:rPr>
              <w:t xml:space="preserve"> all other designated Ports of exit to the following countries where qualifying purchasers will be able to submit VAT refund claims:</w:t>
            </w:r>
          </w:p>
          <w:p w14:paraId="798BB712" w14:textId="59E9E89E" w:rsidR="00145614" w:rsidRPr="00145614" w:rsidRDefault="00145614" w:rsidP="00145614">
            <w:pPr>
              <w:widowControl w:val="0"/>
              <w:tabs>
                <w:tab w:val="left" w:pos="459"/>
              </w:tabs>
              <w:spacing w:line="360" w:lineRule="auto"/>
              <w:jc w:val="left"/>
              <w:rPr>
                <w:rFonts w:cs="Arial"/>
                <w:sz w:val="22"/>
                <w:szCs w:val="22"/>
              </w:rPr>
            </w:pPr>
            <w:r w:rsidRPr="00145614">
              <w:rPr>
                <w:rFonts w:cs="Arial"/>
                <w:sz w:val="22"/>
                <w:szCs w:val="22"/>
              </w:rPr>
              <w:t>• Zimbabwe</w:t>
            </w:r>
            <w:r w:rsidR="00B905A1">
              <w:rPr>
                <w:rFonts w:cs="Arial"/>
                <w:sz w:val="22"/>
                <w:szCs w:val="22"/>
              </w:rPr>
              <w:t xml:space="preserve"> </w:t>
            </w:r>
          </w:p>
          <w:p w14:paraId="7FFB3322" w14:textId="77777777" w:rsidR="00145614" w:rsidRPr="00145614" w:rsidRDefault="00145614" w:rsidP="00145614">
            <w:pPr>
              <w:widowControl w:val="0"/>
              <w:tabs>
                <w:tab w:val="left" w:pos="459"/>
              </w:tabs>
              <w:spacing w:line="360" w:lineRule="auto"/>
              <w:jc w:val="left"/>
              <w:rPr>
                <w:rFonts w:cs="Arial"/>
                <w:sz w:val="22"/>
                <w:szCs w:val="22"/>
              </w:rPr>
            </w:pPr>
            <w:r w:rsidRPr="00145614">
              <w:rPr>
                <w:rFonts w:cs="Arial"/>
                <w:sz w:val="22"/>
                <w:szCs w:val="22"/>
              </w:rPr>
              <w:t>• Mozambique</w:t>
            </w:r>
          </w:p>
          <w:p w14:paraId="62E59A75" w14:textId="77777777" w:rsidR="00145614" w:rsidRPr="00145614" w:rsidRDefault="00145614" w:rsidP="00145614">
            <w:pPr>
              <w:widowControl w:val="0"/>
              <w:tabs>
                <w:tab w:val="left" w:pos="459"/>
              </w:tabs>
              <w:spacing w:line="360" w:lineRule="auto"/>
              <w:jc w:val="left"/>
              <w:rPr>
                <w:rFonts w:cs="Arial"/>
                <w:sz w:val="22"/>
                <w:szCs w:val="22"/>
              </w:rPr>
            </w:pPr>
            <w:r w:rsidRPr="00145614">
              <w:rPr>
                <w:rFonts w:cs="Arial"/>
                <w:sz w:val="22"/>
                <w:szCs w:val="22"/>
              </w:rPr>
              <w:t>• Botswana</w:t>
            </w:r>
          </w:p>
          <w:p w14:paraId="1D636521" w14:textId="77777777" w:rsidR="00145614" w:rsidRPr="00145614" w:rsidRDefault="00145614" w:rsidP="00145614">
            <w:pPr>
              <w:widowControl w:val="0"/>
              <w:tabs>
                <w:tab w:val="left" w:pos="459"/>
              </w:tabs>
              <w:spacing w:line="360" w:lineRule="auto"/>
              <w:jc w:val="left"/>
              <w:rPr>
                <w:rFonts w:cs="Arial"/>
                <w:sz w:val="22"/>
                <w:szCs w:val="22"/>
              </w:rPr>
            </w:pPr>
            <w:r w:rsidRPr="00145614">
              <w:rPr>
                <w:rFonts w:cs="Arial"/>
                <w:sz w:val="22"/>
                <w:szCs w:val="22"/>
              </w:rPr>
              <w:t>• Namibia</w:t>
            </w:r>
          </w:p>
          <w:p w14:paraId="092B68AD" w14:textId="77777777" w:rsidR="00145614" w:rsidRPr="00145614" w:rsidRDefault="00145614" w:rsidP="00145614">
            <w:pPr>
              <w:widowControl w:val="0"/>
              <w:tabs>
                <w:tab w:val="left" w:pos="459"/>
              </w:tabs>
              <w:spacing w:line="360" w:lineRule="auto"/>
              <w:jc w:val="left"/>
              <w:rPr>
                <w:rFonts w:cs="Arial"/>
                <w:sz w:val="22"/>
                <w:szCs w:val="22"/>
              </w:rPr>
            </w:pPr>
            <w:r w:rsidRPr="00145614">
              <w:rPr>
                <w:rFonts w:cs="Arial"/>
                <w:sz w:val="22"/>
                <w:szCs w:val="22"/>
              </w:rPr>
              <w:t xml:space="preserve">• Lesotho </w:t>
            </w:r>
          </w:p>
          <w:p w14:paraId="4B3F45C2" w14:textId="615B6579" w:rsidR="00145614" w:rsidRPr="00E84D56" w:rsidRDefault="00145614" w:rsidP="00145614">
            <w:pPr>
              <w:widowControl w:val="0"/>
              <w:tabs>
                <w:tab w:val="left" w:pos="459"/>
              </w:tabs>
              <w:spacing w:line="360" w:lineRule="auto"/>
              <w:jc w:val="left"/>
              <w:rPr>
                <w:rFonts w:cs="Arial"/>
                <w:sz w:val="22"/>
                <w:szCs w:val="22"/>
              </w:rPr>
            </w:pPr>
            <w:r w:rsidRPr="00145614">
              <w:rPr>
                <w:rFonts w:cs="Arial"/>
                <w:sz w:val="22"/>
                <w:szCs w:val="22"/>
              </w:rPr>
              <w:t>• eSwatini</w:t>
            </w:r>
          </w:p>
        </w:tc>
        <w:tc>
          <w:tcPr>
            <w:tcW w:w="1418" w:type="dxa"/>
            <w:tcBorders>
              <w:top w:val="single" w:sz="12" w:space="0" w:color="000000"/>
              <w:left w:val="single" w:sz="12" w:space="0" w:color="000000"/>
              <w:bottom w:val="single" w:sz="12" w:space="0" w:color="000000"/>
              <w:right w:val="single" w:sz="12" w:space="0" w:color="000000"/>
            </w:tcBorders>
            <w:shd w:val="clear" w:color="auto" w:fill="auto"/>
          </w:tcPr>
          <w:p w14:paraId="5563FC31" w14:textId="77777777" w:rsidR="00145614" w:rsidRPr="00B62C57" w:rsidRDefault="00145614" w:rsidP="0095291C">
            <w:pPr>
              <w:widowControl w:val="0"/>
              <w:spacing w:line="360" w:lineRule="auto"/>
              <w:rPr>
                <w:rFonts w:cs="Arial"/>
                <w:lang w:val="en-GB"/>
              </w:rPr>
            </w:pPr>
          </w:p>
        </w:tc>
        <w:tc>
          <w:tcPr>
            <w:tcW w:w="1401" w:type="dxa"/>
            <w:tcBorders>
              <w:top w:val="single" w:sz="12" w:space="0" w:color="000000"/>
              <w:left w:val="single" w:sz="12" w:space="0" w:color="000000"/>
              <w:bottom w:val="single" w:sz="12" w:space="0" w:color="000000"/>
              <w:right w:val="single" w:sz="12" w:space="0" w:color="000000"/>
            </w:tcBorders>
          </w:tcPr>
          <w:p w14:paraId="77CEC009" w14:textId="77777777" w:rsidR="00145614" w:rsidRDefault="00145614" w:rsidP="0095291C">
            <w:pPr>
              <w:widowControl w:val="0"/>
              <w:spacing w:line="360" w:lineRule="auto"/>
              <w:rPr>
                <w:rFonts w:cs="Arial"/>
                <w:sz w:val="22"/>
                <w:szCs w:val="22"/>
                <w:lang w:val="en-GB"/>
              </w:rPr>
            </w:pPr>
          </w:p>
        </w:tc>
        <w:tc>
          <w:tcPr>
            <w:tcW w:w="1292" w:type="dxa"/>
            <w:tcBorders>
              <w:top w:val="single" w:sz="12" w:space="0" w:color="000000"/>
              <w:left w:val="single" w:sz="12" w:space="0" w:color="000000"/>
              <w:bottom w:val="single" w:sz="12" w:space="0" w:color="000000"/>
              <w:right w:val="single" w:sz="12" w:space="0" w:color="000000"/>
            </w:tcBorders>
          </w:tcPr>
          <w:p w14:paraId="51AA0A1C" w14:textId="77777777" w:rsidR="00145614" w:rsidRDefault="00145614" w:rsidP="0095291C">
            <w:pPr>
              <w:widowControl w:val="0"/>
              <w:spacing w:line="360" w:lineRule="auto"/>
              <w:rPr>
                <w:rFonts w:cs="Arial"/>
                <w:sz w:val="22"/>
                <w:szCs w:val="22"/>
                <w:lang w:val="en-GB"/>
              </w:rPr>
            </w:pPr>
          </w:p>
        </w:tc>
        <w:tc>
          <w:tcPr>
            <w:tcW w:w="1417" w:type="dxa"/>
            <w:tcBorders>
              <w:top w:val="single" w:sz="12" w:space="0" w:color="000000"/>
              <w:left w:val="single" w:sz="12" w:space="0" w:color="000000"/>
              <w:bottom w:val="single" w:sz="12" w:space="0" w:color="000000"/>
              <w:right w:val="single" w:sz="12" w:space="0" w:color="000000"/>
            </w:tcBorders>
          </w:tcPr>
          <w:p w14:paraId="0352C34B" w14:textId="77777777" w:rsidR="00145614" w:rsidRDefault="00145614" w:rsidP="0095291C">
            <w:pPr>
              <w:widowControl w:val="0"/>
              <w:spacing w:line="360" w:lineRule="auto"/>
              <w:rPr>
                <w:rFonts w:cs="Arial"/>
                <w:sz w:val="22"/>
                <w:szCs w:val="22"/>
                <w:lang w:val="en-GB"/>
              </w:rPr>
            </w:pPr>
          </w:p>
        </w:tc>
        <w:tc>
          <w:tcPr>
            <w:tcW w:w="6237" w:type="dxa"/>
            <w:tcBorders>
              <w:top w:val="single" w:sz="12" w:space="0" w:color="000000"/>
              <w:left w:val="single" w:sz="12" w:space="0" w:color="000000"/>
              <w:bottom w:val="single" w:sz="12" w:space="0" w:color="000000"/>
              <w:right w:val="single" w:sz="12" w:space="0" w:color="000000"/>
            </w:tcBorders>
          </w:tcPr>
          <w:p w14:paraId="191AD609" w14:textId="77777777" w:rsidR="00145614" w:rsidRDefault="00145614" w:rsidP="0095291C">
            <w:pPr>
              <w:widowControl w:val="0"/>
              <w:spacing w:line="360" w:lineRule="auto"/>
              <w:rPr>
                <w:rFonts w:cs="Arial"/>
                <w:sz w:val="22"/>
                <w:szCs w:val="22"/>
                <w:lang w:val="en-GB"/>
              </w:rPr>
            </w:pPr>
          </w:p>
        </w:tc>
      </w:tr>
      <w:tr w:rsidR="00E84D56" w:rsidRPr="004077C8" w14:paraId="31BBE2C4" w14:textId="77777777" w:rsidTr="00E84D56">
        <w:trPr>
          <w:trHeight w:val="930"/>
        </w:trPr>
        <w:tc>
          <w:tcPr>
            <w:tcW w:w="993" w:type="dxa"/>
            <w:tcBorders>
              <w:top w:val="single" w:sz="12" w:space="0" w:color="000000"/>
              <w:left w:val="single" w:sz="12" w:space="0" w:color="000000"/>
              <w:bottom w:val="single" w:sz="12" w:space="0" w:color="000000"/>
              <w:right w:val="single" w:sz="12" w:space="0" w:color="000000"/>
            </w:tcBorders>
            <w:shd w:val="clear" w:color="auto" w:fill="1F497D" w:themeFill="text2"/>
            <w:vAlign w:val="center"/>
          </w:tcPr>
          <w:p w14:paraId="05F3C978" w14:textId="77777777" w:rsidR="00E84D56" w:rsidRPr="00E84D56" w:rsidRDefault="00E84D56" w:rsidP="00F80FD7">
            <w:pPr>
              <w:widowControl w:val="0"/>
              <w:spacing w:line="360" w:lineRule="auto"/>
              <w:jc w:val="left"/>
              <w:rPr>
                <w:rFonts w:cs="Arial"/>
                <w:b/>
                <w:color w:val="FFFFFF" w:themeColor="background1"/>
                <w:sz w:val="22"/>
                <w:szCs w:val="22"/>
                <w:lang w:val="en-US"/>
              </w:rPr>
            </w:pPr>
            <w:r w:rsidRPr="00E84D56">
              <w:rPr>
                <w:rFonts w:cs="Arial"/>
                <w:b/>
                <w:color w:val="FFFFFF" w:themeColor="background1"/>
                <w:sz w:val="22"/>
                <w:szCs w:val="22"/>
                <w:lang w:val="en-US"/>
              </w:rPr>
              <w:t>6.</w:t>
            </w:r>
          </w:p>
        </w:tc>
        <w:tc>
          <w:tcPr>
            <w:tcW w:w="8221" w:type="dxa"/>
            <w:tcBorders>
              <w:top w:val="single" w:sz="12" w:space="0" w:color="000000"/>
              <w:left w:val="single" w:sz="12" w:space="0" w:color="000000"/>
              <w:bottom w:val="single" w:sz="12" w:space="0" w:color="000000"/>
              <w:right w:val="single" w:sz="12" w:space="0" w:color="000000"/>
            </w:tcBorders>
            <w:shd w:val="clear" w:color="auto" w:fill="1F497D" w:themeFill="text2"/>
            <w:vAlign w:val="center"/>
          </w:tcPr>
          <w:p w14:paraId="7484C5E6" w14:textId="30A98201" w:rsidR="00E84D56" w:rsidRPr="00E84D56" w:rsidRDefault="00145614" w:rsidP="000106EB">
            <w:pPr>
              <w:widowControl w:val="0"/>
              <w:tabs>
                <w:tab w:val="left" w:pos="459"/>
              </w:tabs>
              <w:spacing w:line="360" w:lineRule="auto"/>
              <w:jc w:val="left"/>
              <w:rPr>
                <w:rFonts w:cs="Arial"/>
                <w:b/>
                <w:color w:val="FFFFFF" w:themeColor="background1"/>
                <w:sz w:val="22"/>
                <w:szCs w:val="22"/>
              </w:rPr>
            </w:pPr>
            <w:r>
              <w:rPr>
                <w:rFonts w:cs="Arial"/>
                <w:b/>
                <w:color w:val="FFFFFF" w:themeColor="background1"/>
                <w:sz w:val="22"/>
                <w:szCs w:val="22"/>
              </w:rPr>
              <w:t>Methodology and Approach</w:t>
            </w:r>
          </w:p>
        </w:tc>
        <w:tc>
          <w:tcPr>
            <w:tcW w:w="1418" w:type="dxa"/>
            <w:tcBorders>
              <w:top w:val="single" w:sz="12" w:space="0" w:color="000000"/>
              <w:left w:val="single" w:sz="12" w:space="0" w:color="000000"/>
              <w:bottom w:val="single" w:sz="12" w:space="0" w:color="000000"/>
              <w:right w:val="single" w:sz="12" w:space="0" w:color="000000"/>
            </w:tcBorders>
            <w:shd w:val="clear" w:color="auto" w:fill="1F497D" w:themeFill="text2"/>
          </w:tcPr>
          <w:p w14:paraId="24A9096F" w14:textId="77777777" w:rsidR="00E84D56" w:rsidRPr="00B62C57" w:rsidRDefault="00E84D56" w:rsidP="0095291C">
            <w:pPr>
              <w:widowControl w:val="0"/>
              <w:spacing w:line="360" w:lineRule="auto"/>
              <w:rPr>
                <w:rFonts w:cs="Arial"/>
                <w:lang w:val="en-GB"/>
              </w:rPr>
            </w:pPr>
          </w:p>
        </w:tc>
        <w:tc>
          <w:tcPr>
            <w:tcW w:w="1401" w:type="dxa"/>
            <w:tcBorders>
              <w:top w:val="single" w:sz="12" w:space="0" w:color="000000"/>
              <w:left w:val="single" w:sz="12" w:space="0" w:color="000000"/>
              <w:bottom w:val="single" w:sz="12" w:space="0" w:color="000000"/>
              <w:right w:val="single" w:sz="12" w:space="0" w:color="000000"/>
            </w:tcBorders>
            <w:shd w:val="clear" w:color="auto" w:fill="1F497D" w:themeFill="text2"/>
          </w:tcPr>
          <w:p w14:paraId="03DBAAFD" w14:textId="77777777" w:rsidR="00E84D56" w:rsidRDefault="00E84D56" w:rsidP="0095291C">
            <w:pPr>
              <w:widowControl w:val="0"/>
              <w:spacing w:line="360" w:lineRule="auto"/>
              <w:rPr>
                <w:rFonts w:cs="Arial"/>
                <w:sz w:val="22"/>
                <w:szCs w:val="22"/>
                <w:lang w:val="en-GB"/>
              </w:rPr>
            </w:pPr>
          </w:p>
        </w:tc>
        <w:tc>
          <w:tcPr>
            <w:tcW w:w="1292" w:type="dxa"/>
            <w:tcBorders>
              <w:top w:val="single" w:sz="12" w:space="0" w:color="000000"/>
              <w:left w:val="single" w:sz="12" w:space="0" w:color="000000"/>
              <w:bottom w:val="single" w:sz="12" w:space="0" w:color="000000"/>
              <w:right w:val="single" w:sz="12" w:space="0" w:color="000000"/>
            </w:tcBorders>
            <w:shd w:val="clear" w:color="auto" w:fill="1F497D" w:themeFill="text2"/>
          </w:tcPr>
          <w:p w14:paraId="1D3B6036" w14:textId="77777777" w:rsidR="00E84D56" w:rsidRDefault="00E84D56" w:rsidP="0095291C">
            <w:pPr>
              <w:widowControl w:val="0"/>
              <w:spacing w:line="360" w:lineRule="auto"/>
              <w:rPr>
                <w:rFonts w:cs="Arial"/>
                <w:sz w:val="22"/>
                <w:szCs w:val="22"/>
                <w:lang w:val="en-GB"/>
              </w:rPr>
            </w:pPr>
          </w:p>
        </w:tc>
        <w:tc>
          <w:tcPr>
            <w:tcW w:w="1417" w:type="dxa"/>
            <w:tcBorders>
              <w:top w:val="single" w:sz="12" w:space="0" w:color="000000"/>
              <w:left w:val="single" w:sz="12" w:space="0" w:color="000000"/>
              <w:bottom w:val="single" w:sz="12" w:space="0" w:color="000000"/>
              <w:right w:val="single" w:sz="12" w:space="0" w:color="000000"/>
            </w:tcBorders>
            <w:shd w:val="clear" w:color="auto" w:fill="1F497D" w:themeFill="text2"/>
          </w:tcPr>
          <w:p w14:paraId="09E6C938" w14:textId="77777777" w:rsidR="00E84D56" w:rsidRDefault="00E84D56" w:rsidP="0095291C">
            <w:pPr>
              <w:widowControl w:val="0"/>
              <w:spacing w:line="360" w:lineRule="auto"/>
              <w:rPr>
                <w:rFonts w:cs="Arial"/>
                <w:sz w:val="22"/>
                <w:szCs w:val="22"/>
                <w:lang w:val="en-GB"/>
              </w:rPr>
            </w:pPr>
          </w:p>
        </w:tc>
        <w:tc>
          <w:tcPr>
            <w:tcW w:w="6237" w:type="dxa"/>
            <w:tcBorders>
              <w:top w:val="single" w:sz="12" w:space="0" w:color="000000"/>
              <w:left w:val="single" w:sz="12" w:space="0" w:color="000000"/>
              <w:bottom w:val="single" w:sz="12" w:space="0" w:color="000000"/>
              <w:right w:val="single" w:sz="12" w:space="0" w:color="000000"/>
            </w:tcBorders>
            <w:shd w:val="clear" w:color="auto" w:fill="1F497D" w:themeFill="text2"/>
          </w:tcPr>
          <w:p w14:paraId="75C21566" w14:textId="77777777" w:rsidR="00E84D56" w:rsidRDefault="00E84D56" w:rsidP="0095291C">
            <w:pPr>
              <w:widowControl w:val="0"/>
              <w:spacing w:line="360" w:lineRule="auto"/>
              <w:rPr>
                <w:rFonts w:cs="Arial"/>
                <w:sz w:val="22"/>
                <w:szCs w:val="22"/>
                <w:lang w:val="en-GB"/>
              </w:rPr>
            </w:pPr>
          </w:p>
        </w:tc>
      </w:tr>
      <w:tr w:rsidR="00E84D56" w:rsidRPr="004077C8" w14:paraId="7898B112" w14:textId="77777777" w:rsidTr="00B905A1">
        <w:trPr>
          <w:trHeight w:val="8152"/>
        </w:trPr>
        <w:tc>
          <w:tcPr>
            <w:tcW w:w="993"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0FF744A9" w14:textId="77777777" w:rsidR="00E84D56" w:rsidRDefault="00E84D56" w:rsidP="00F80FD7">
            <w:pPr>
              <w:widowControl w:val="0"/>
              <w:spacing w:line="360" w:lineRule="auto"/>
              <w:jc w:val="left"/>
              <w:rPr>
                <w:rFonts w:cs="Arial"/>
                <w:b/>
                <w:sz w:val="22"/>
                <w:szCs w:val="22"/>
                <w:lang w:val="en-US"/>
              </w:rPr>
            </w:pPr>
            <w:r>
              <w:rPr>
                <w:rFonts w:cs="Arial"/>
                <w:b/>
                <w:sz w:val="22"/>
                <w:szCs w:val="22"/>
                <w:lang w:val="en-US"/>
              </w:rPr>
              <w:lastRenderedPageBreak/>
              <w:t>6.1</w:t>
            </w:r>
          </w:p>
        </w:tc>
        <w:tc>
          <w:tcPr>
            <w:tcW w:w="8221"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225A1981" w14:textId="77777777" w:rsidR="00AB21B9" w:rsidRPr="00AB21B9" w:rsidRDefault="00AB21B9" w:rsidP="00AB21B9">
            <w:pPr>
              <w:widowControl w:val="0"/>
              <w:tabs>
                <w:tab w:val="left" w:pos="459"/>
              </w:tabs>
              <w:spacing w:line="360" w:lineRule="auto"/>
              <w:jc w:val="left"/>
              <w:rPr>
                <w:rFonts w:cs="Arial"/>
                <w:sz w:val="22"/>
                <w:szCs w:val="22"/>
              </w:rPr>
            </w:pPr>
            <w:r w:rsidRPr="00AB21B9">
              <w:rPr>
                <w:rFonts w:cs="Arial"/>
                <w:sz w:val="22"/>
                <w:szCs w:val="22"/>
              </w:rPr>
              <w:t xml:space="preserve">The bidder has outlined their proposed methodology, </w:t>
            </w:r>
            <w:proofErr w:type="gramStart"/>
            <w:r w:rsidRPr="00AB21B9">
              <w:rPr>
                <w:rFonts w:cs="Arial"/>
                <w:sz w:val="22"/>
                <w:szCs w:val="22"/>
              </w:rPr>
              <w:t>process</w:t>
            </w:r>
            <w:proofErr w:type="gramEnd"/>
            <w:r w:rsidRPr="00AB21B9">
              <w:rPr>
                <w:rFonts w:cs="Arial"/>
                <w:sz w:val="22"/>
                <w:szCs w:val="22"/>
              </w:rPr>
              <w:t xml:space="preserve"> and approach to administer VAT Refund for SARS, including the following: </w:t>
            </w:r>
          </w:p>
          <w:p w14:paraId="75911F6F" w14:textId="77777777" w:rsidR="00AB21B9" w:rsidRPr="00AB21B9" w:rsidRDefault="00AB21B9" w:rsidP="00AB21B9">
            <w:pPr>
              <w:widowControl w:val="0"/>
              <w:tabs>
                <w:tab w:val="left" w:pos="459"/>
              </w:tabs>
              <w:spacing w:line="360" w:lineRule="auto"/>
              <w:jc w:val="left"/>
              <w:rPr>
                <w:rFonts w:cs="Arial"/>
                <w:sz w:val="22"/>
                <w:szCs w:val="22"/>
              </w:rPr>
            </w:pPr>
          </w:p>
          <w:p w14:paraId="5B6FE0A8" w14:textId="6BD05FA1" w:rsidR="00AB21B9" w:rsidRDefault="00AB21B9" w:rsidP="00AB21B9">
            <w:pPr>
              <w:widowControl w:val="0"/>
              <w:tabs>
                <w:tab w:val="left" w:pos="459"/>
              </w:tabs>
              <w:spacing w:line="360" w:lineRule="auto"/>
              <w:jc w:val="left"/>
              <w:rPr>
                <w:rFonts w:cs="Arial"/>
                <w:sz w:val="22"/>
                <w:szCs w:val="22"/>
              </w:rPr>
            </w:pPr>
            <w:r w:rsidRPr="00AB21B9">
              <w:rPr>
                <w:rFonts w:cs="Arial"/>
                <w:sz w:val="22"/>
                <w:szCs w:val="22"/>
              </w:rPr>
              <w:t>• The proposed automated system that will be used to administer VAT refunds including the process flow of the Vat refund claims:</w:t>
            </w:r>
          </w:p>
          <w:p w14:paraId="00C321CD" w14:textId="77777777" w:rsidR="00125A6E" w:rsidRPr="00B10686" w:rsidRDefault="00125A6E" w:rsidP="00125A6E">
            <w:pPr>
              <w:spacing w:after="40" w:line="360" w:lineRule="auto"/>
              <w:ind w:left="338" w:hanging="284"/>
              <w:rPr>
                <w:rFonts w:cs="Arial"/>
                <w:sz w:val="22"/>
                <w:szCs w:val="22"/>
                <w:lang w:val="en-GB"/>
              </w:rPr>
            </w:pPr>
            <w:r w:rsidRPr="00B10686">
              <w:rPr>
                <w:rFonts w:cs="Arial"/>
                <w:sz w:val="22"/>
                <w:szCs w:val="22"/>
                <w:lang w:val="en-GB"/>
              </w:rPr>
              <w:t xml:space="preserve">The process flow of the automated refund system </w:t>
            </w:r>
            <w:proofErr w:type="gramStart"/>
            <w:r w:rsidRPr="00B10686">
              <w:rPr>
                <w:rFonts w:cs="Arial"/>
                <w:sz w:val="22"/>
                <w:szCs w:val="22"/>
                <w:lang w:val="en-GB"/>
              </w:rPr>
              <w:t>include</w:t>
            </w:r>
            <w:proofErr w:type="gramEnd"/>
            <w:r w:rsidRPr="00B10686">
              <w:rPr>
                <w:rFonts w:cs="Arial"/>
                <w:sz w:val="22"/>
                <w:szCs w:val="22"/>
                <w:lang w:val="en-GB"/>
              </w:rPr>
              <w:t xml:space="preserve"> but not limited to:</w:t>
            </w:r>
          </w:p>
          <w:p w14:paraId="58F4759C" w14:textId="77777777" w:rsidR="00125A6E" w:rsidRPr="00B10686" w:rsidRDefault="00125A6E" w:rsidP="00125A6E">
            <w:pPr>
              <w:numPr>
                <w:ilvl w:val="0"/>
                <w:numId w:val="13"/>
              </w:numPr>
              <w:spacing w:after="40" w:line="360" w:lineRule="auto"/>
              <w:ind w:left="480" w:hanging="426"/>
              <w:rPr>
                <w:rFonts w:cs="Arial"/>
                <w:sz w:val="22"/>
                <w:szCs w:val="22"/>
                <w:lang w:val="en-GB"/>
              </w:rPr>
            </w:pPr>
            <w:r w:rsidRPr="00B10686">
              <w:rPr>
                <w:rFonts w:cs="Arial"/>
                <w:sz w:val="22"/>
                <w:szCs w:val="22"/>
                <w:lang w:val="en-GB"/>
              </w:rPr>
              <w:t xml:space="preserve">The functions of the system and software that will be </w:t>
            </w:r>
            <w:proofErr w:type="gramStart"/>
            <w:r w:rsidRPr="00B10686">
              <w:rPr>
                <w:rFonts w:cs="Arial"/>
                <w:sz w:val="22"/>
                <w:szCs w:val="22"/>
                <w:lang w:val="en-GB"/>
              </w:rPr>
              <w:t>used;</w:t>
            </w:r>
            <w:proofErr w:type="gramEnd"/>
          </w:p>
          <w:p w14:paraId="3550CE18" w14:textId="77777777" w:rsidR="00125A6E" w:rsidRPr="00B10686" w:rsidRDefault="00125A6E" w:rsidP="00125A6E">
            <w:pPr>
              <w:numPr>
                <w:ilvl w:val="0"/>
                <w:numId w:val="13"/>
              </w:numPr>
              <w:spacing w:after="40" w:line="360" w:lineRule="auto"/>
              <w:ind w:left="480" w:hanging="426"/>
              <w:rPr>
                <w:rFonts w:cs="Arial"/>
                <w:sz w:val="22"/>
                <w:szCs w:val="22"/>
                <w:lang w:val="en-GB"/>
              </w:rPr>
            </w:pPr>
            <w:r w:rsidRPr="00B10686">
              <w:rPr>
                <w:rFonts w:cs="Arial"/>
                <w:sz w:val="22"/>
                <w:szCs w:val="22"/>
                <w:lang w:val="en-GB"/>
              </w:rPr>
              <w:t>Deployment aligned with Ports of Exit/ or easily accessible to the qualifying purchasers; and</w:t>
            </w:r>
          </w:p>
          <w:p w14:paraId="77FF4DA6" w14:textId="77777777" w:rsidR="00125A6E" w:rsidRPr="00B10686" w:rsidRDefault="00125A6E" w:rsidP="00125A6E">
            <w:pPr>
              <w:numPr>
                <w:ilvl w:val="0"/>
                <w:numId w:val="13"/>
              </w:numPr>
              <w:spacing w:after="40" w:line="360" w:lineRule="auto"/>
              <w:ind w:left="480" w:hanging="426"/>
              <w:rPr>
                <w:rFonts w:cs="Arial"/>
                <w:sz w:val="22"/>
                <w:szCs w:val="22"/>
                <w:lang w:val="en-GB"/>
              </w:rPr>
            </w:pPr>
            <w:r w:rsidRPr="00B10686">
              <w:rPr>
                <w:rFonts w:cs="Arial"/>
                <w:sz w:val="22"/>
                <w:szCs w:val="22"/>
                <w:lang w:val="en-GB"/>
              </w:rPr>
              <w:t xml:space="preserve">How will the system address the risk of fake, duplicate and fraudulent VAT refund </w:t>
            </w:r>
            <w:proofErr w:type="gramStart"/>
            <w:r w:rsidRPr="00B10686">
              <w:rPr>
                <w:rFonts w:cs="Arial"/>
                <w:sz w:val="22"/>
                <w:szCs w:val="22"/>
                <w:lang w:val="en-GB"/>
              </w:rPr>
              <w:t>claims.</w:t>
            </w:r>
            <w:proofErr w:type="gramEnd"/>
          </w:p>
          <w:p w14:paraId="33F18CEA" w14:textId="77777777" w:rsidR="00125A6E" w:rsidRPr="00AB21B9" w:rsidRDefault="00125A6E" w:rsidP="00AB21B9">
            <w:pPr>
              <w:widowControl w:val="0"/>
              <w:tabs>
                <w:tab w:val="left" w:pos="459"/>
              </w:tabs>
              <w:spacing w:line="360" w:lineRule="auto"/>
              <w:jc w:val="left"/>
              <w:rPr>
                <w:rFonts w:cs="Arial"/>
                <w:sz w:val="22"/>
                <w:szCs w:val="22"/>
              </w:rPr>
            </w:pPr>
          </w:p>
          <w:p w14:paraId="6E0A6645" w14:textId="77777777" w:rsidR="00AB21B9" w:rsidRPr="00AB21B9" w:rsidRDefault="00AB21B9" w:rsidP="00AB21B9">
            <w:pPr>
              <w:widowControl w:val="0"/>
              <w:tabs>
                <w:tab w:val="left" w:pos="459"/>
              </w:tabs>
              <w:spacing w:line="360" w:lineRule="auto"/>
              <w:jc w:val="left"/>
              <w:rPr>
                <w:rFonts w:cs="Arial"/>
                <w:sz w:val="22"/>
                <w:szCs w:val="22"/>
              </w:rPr>
            </w:pPr>
            <w:r w:rsidRPr="00AB21B9">
              <w:rPr>
                <w:rFonts w:cs="Arial"/>
                <w:sz w:val="22"/>
                <w:szCs w:val="22"/>
              </w:rPr>
              <w:t xml:space="preserve">• The proposed validation process, that will prevent fake and fraudulent VAT refund claims including the steps of the validation </w:t>
            </w:r>
            <w:proofErr w:type="gramStart"/>
            <w:r w:rsidRPr="00AB21B9">
              <w:rPr>
                <w:rFonts w:cs="Arial"/>
                <w:sz w:val="22"/>
                <w:szCs w:val="22"/>
              </w:rPr>
              <w:t>process;</w:t>
            </w:r>
            <w:proofErr w:type="gramEnd"/>
          </w:p>
          <w:p w14:paraId="20024BB8" w14:textId="77777777" w:rsidR="00AB21B9" w:rsidRPr="00AB21B9" w:rsidRDefault="00AB21B9" w:rsidP="00AB21B9">
            <w:pPr>
              <w:widowControl w:val="0"/>
              <w:tabs>
                <w:tab w:val="left" w:pos="459"/>
              </w:tabs>
              <w:spacing w:line="360" w:lineRule="auto"/>
              <w:jc w:val="left"/>
              <w:rPr>
                <w:rFonts w:cs="Arial"/>
                <w:sz w:val="22"/>
                <w:szCs w:val="22"/>
              </w:rPr>
            </w:pPr>
            <w:r w:rsidRPr="00AB21B9">
              <w:rPr>
                <w:rFonts w:cs="Arial"/>
                <w:sz w:val="22"/>
                <w:szCs w:val="22"/>
              </w:rPr>
              <w:t xml:space="preserve">• The proposed reporting tool/ software for all processed, </w:t>
            </w:r>
            <w:proofErr w:type="gramStart"/>
            <w:r w:rsidRPr="00AB21B9">
              <w:rPr>
                <w:rFonts w:cs="Arial"/>
                <w:sz w:val="22"/>
                <w:szCs w:val="22"/>
              </w:rPr>
              <w:t>pending ,unpaid</w:t>
            </w:r>
            <w:proofErr w:type="gramEnd"/>
            <w:r w:rsidRPr="00AB21B9">
              <w:rPr>
                <w:rFonts w:cs="Arial"/>
                <w:sz w:val="22"/>
                <w:szCs w:val="22"/>
              </w:rPr>
              <w:t xml:space="preserve"> ; disputed and paid claims including its functions/capability and evidence and samples of reports previously produced;</w:t>
            </w:r>
          </w:p>
          <w:p w14:paraId="1C11B780" w14:textId="131FA5FE" w:rsidR="00E84D56" w:rsidRDefault="00AB21B9" w:rsidP="00AB21B9">
            <w:pPr>
              <w:widowControl w:val="0"/>
              <w:tabs>
                <w:tab w:val="left" w:pos="459"/>
              </w:tabs>
              <w:spacing w:line="360" w:lineRule="auto"/>
              <w:jc w:val="left"/>
              <w:rPr>
                <w:rFonts w:cs="Arial"/>
                <w:sz w:val="22"/>
                <w:szCs w:val="22"/>
              </w:rPr>
            </w:pPr>
            <w:r w:rsidRPr="00AB21B9">
              <w:rPr>
                <w:rFonts w:cs="Arial"/>
                <w:sz w:val="22"/>
                <w:szCs w:val="22"/>
              </w:rPr>
              <w:t>• The Envisaged implementation plan / project plan to execute the VAT refund administration service including recommended timelines, deliverables (output), roles and responsibilities of each staff.</w:t>
            </w:r>
          </w:p>
        </w:tc>
        <w:tc>
          <w:tcPr>
            <w:tcW w:w="1418" w:type="dxa"/>
            <w:tcBorders>
              <w:top w:val="single" w:sz="12" w:space="0" w:color="000000"/>
              <w:left w:val="single" w:sz="12" w:space="0" w:color="000000"/>
              <w:bottom w:val="single" w:sz="12" w:space="0" w:color="000000"/>
              <w:right w:val="single" w:sz="12" w:space="0" w:color="000000"/>
            </w:tcBorders>
            <w:shd w:val="clear" w:color="auto" w:fill="auto"/>
          </w:tcPr>
          <w:p w14:paraId="6EB97480" w14:textId="77777777" w:rsidR="00E84D56" w:rsidRPr="00B62C57" w:rsidRDefault="00E84D56" w:rsidP="0095291C">
            <w:pPr>
              <w:widowControl w:val="0"/>
              <w:spacing w:line="360" w:lineRule="auto"/>
              <w:rPr>
                <w:rFonts w:cs="Arial"/>
                <w:lang w:val="en-GB"/>
              </w:rPr>
            </w:pPr>
          </w:p>
        </w:tc>
        <w:tc>
          <w:tcPr>
            <w:tcW w:w="1401" w:type="dxa"/>
            <w:tcBorders>
              <w:top w:val="single" w:sz="12" w:space="0" w:color="000000"/>
              <w:left w:val="single" w:sz="12" w:space="0" w:color="000000"/>
              <w:bottom w:val="single" w:sz="12" w:space="0" w:color="000000"/>
              <w:right w:val="single" w:sz="12" w:space="0" w:color="000000"/>
            </w:tcBorders>
          </w:tcPr>
          <w:p w14:paraId="5BB74BE2" w14:textId="77777777" w:rsidR="00E84D56" w:rsidRDefault="00E84D56" w:rsidP="0095291C">
            <w:pPr>
              <w:widowControl w:val="0"/>
              <w:spacing w:line="360" w:lineRule="auto"/>
              <w:rPr>
                <w:rFonts w:cs="Arial"/>
                <w:sz w:val="22"/>
                <w:szCs w:val="22"/>
                <w:lang w:val="en-GB"/>
              </w:rPr>
            </w:pPr>
          </w:p>
        </w:tc>
        <w:tc>
          <w:tcPr>
            <w:tcW w:w="1292" w:type="dxa"/>
            <w:tcBorders>
              <w:top w:val="single" w:sz="12" w:space="0" w:color="000000"/>
              <w:left w:val="single" w:sz="12" w:space="0" w:color="000000"/>
              <w:bottom w:val="single" w:sz="12" w:space="0" w:color="000000"/>
              <w:right w:val="single" w:sz="12" w:space="0" w:color="000000"/>
            </w:tcBorders>
          </w:tcPr>
          <w:p w14:paraId="21E700D5" w14:textId="77777777" w:rsidR="00E84D56" w:rsidRDefault="00E84D56" w:rsidP="0095291C">
            <w:pPr>
              <w:widowControl w:val="0"/>
              <w:spacing w:line="360" w:lineRule="auto"/>
              <w:rPr>
                <w:rFonts w:cs="Arial"/>
                <w:sz w:val="22"/>
                <w:szCs w:val="22"/>
                <w:lang w:val="en-GB"/>
              </w:rPr>
            </w:pPr>
          </w:p>
        </w:tc>
        <w:tc>
          <w:tcPr>
            <w:tcW w:w="1417" w:type="dxa"/>
            <w:tcBorders>
              <w:top w:val="single" w:sz="12" w:space="0" w:color="000000"/>
              <w:left w:val="single" w:sz="12" w:space="0" w:color="000000"/>
              <w:bottom w:val="single" w:sz="12" w:space="0" w:color="000000"/>
              <w:right w:val="single" w:sz="12" w:space="0" w:color="000000"/>
            </w:tcBorders>
          </w:tcPr>
          <w:p w14:paraId="3617BC27" w14:textId="77777777" w:rsidR="00E84D56" w:rsidRDefault="00E84D56" w:rsidP="0095291C">
            <w:pPr>
              <w:widowControl w:val="0"/>
              <w:spacing w:line="360" w:lineRule="auto"/>
              <w:rPr>
                <w:rFonts w:cs="Arial"/>
                <w:sz w:val="22"/>
                <w:szCs w:val="22"/>
                <w:lang w:val="en-GB"/>
              </w:rPr>
            </w:pPr>
          </w:p>
        </w:tc>
        <w:tc>
          <w:tcPr>
            <w:tcW w:w="6237" w:type="dxa"/>
            <w:tcBorders>
              <w:top w:val="single" w:sz="12" w:space="0" w:color="000000"/>
              <w:left w:val="single" w:sz="12" w:space="0" w:color="000000"/>
              <w:bottom w:val="single" w:sz="12" w:space="0" w:color="000000"/>
              <w:right w:val="single" w:sz="12" w:space="0" w:color="000000"/>
            </w:tcBorders>
          </w:tcPr>
          <w:p w14:paraId="4799F6AA" w14:textId="77777777" w:rsidR="00E84D56" w:rsidRDefault="00E84D56" w:rsidP="0095291C">
            <w:pPr>
              <w:widowControl w:val="0"/>
              <w:spacing w:line="360" w:lineRule="auto"/>
              <w:rPr>
                <w:rFonts w:cs="Arial"/>
                <w:sz w:val="22"/>
                <w:szCs w:val="22"/>
                <w:lang w:val="en-GB"/>
              </w:rPr>
            </w:pPr>
          </w:p>
        </w:tc>
      </w:tr>
      <w:tr w:rsidR="00AB21B9" w:rsidRPr="004077C8" w14:paraId="1992C568" w14:textId="77777777" w:rsidTr="00AB21B9">
        <w:trPr>
          <w:trHeight w:val="930"/>
        </w:trPr>
        <w:tc>
          <w:tcPr>
            <w:tcW w:w="993" w:type="dxa"/>
            <w:tcBorders>
              <w:top w:val="single" w:sz="12" w:space="0" w:color="000000"/>
              <w:left w:val="single" w:sz="12" w:space="0" w:color="000000"/>
              <w:bottom w:val="single" w:sz="12" w:space="0" w:color="000000"/>
              <w:right w:val="single" w:sz="12" w:space="0" w:color="000000"/>
            </w:tcBorders>
            <w:shd w:val="clear" w:color="auto" w:fill="1F497D" w:themeFill="text2"/>
            <w:vAlign w:val="center"/>
          </w:tcPr>
          <w:p w14:paraId="52B6A2C9" w14:textId="42EFFA36" w:rsidR="00AB21B9" w:rsidRPr="00AB21B9" w:rsidRDefault="00AB21B9" w:rsidP="00F80FD7">
            <w:pPr>
              <w:widowControl w:val="0"/>
              <w:spacing w:line="360" w:lineRule="auto"/>
              <w:jc w:val="left"/>
              <w:rPr>
                <w:rFonts w:cs="Arial"/>
                <w:b/>
                <w:color w:val="FFFFFF" w:themeColor="background1"/>
                <w:sz w:val="22"/>
                <w:szCs w:val="22"/>
                <w:lang w:val="en-US"/>
              </w:rPr>
            </w:pPr>
            <w:r>
              <w:rPr>
                <w:rFonts w:cs="Arial"/>
                <w:b/>
                <w:color w:val="FFFFFF" w:themeColor="background1"/>
                <w:sz w:val="22"/>
                <w:szCs w:val="22"/>
                <w:lang w:val="en-US"/>
              </w:rPr>
              <w:t>7.</w:t>
            </w:r>
          </w:p>
        </w:tc>
        <w:tc>
          <w:tcPr>
            <w:tcW w:w="8221" w:type="dxa"/>
            <w:tcBorders>
              <w:top w:val="single" w:sz="12" w:space="0" w:color="000000"/>
              <w:left w:val="single" w:sz="12" w:space="0" w:color="000000"/>
              <w:bottom w:val="single" w:sz="12" w:space="0" w:color="000000"/>
              <w:right w:val="single" w:sz="12" w:space="0" w:color="000000"/>
            </w:tcBorders>
            <w:shd w:val="clear" w:color="auto" w:fill="1F497D" w:themeFill="text2"/>
            <w:vAlign w:val="center"/>
          </w:tcPr>
          <w:p w14:paraId="438FE6DD" w14:textId="0453E340" w:rsidR="00AB21B9" w:rsidRPr="00AB21B9" w:rsidRDefault="00AB21B9" w:rsidP="00AB21B9">
            <w:pPr>
              <w:widowControl w:val="0"/>
              <w:tabs>
                <w:tab w:val="left" w:pos="459"/>
              </w:tabs>
              <w:spacing w:line="360" w:lineRule="auto"/>
              <w:jc w:val="left"/>
              <w:rPr>
                <w:rFonts w:cs="Arial"/>
                <w:b/>
                <w:color w:val="FFFFFF" w:themeColor="background1"/>
                <w:sz w:val="22"/>
                <w:szCs w:val="22"/>
                <w:lang w:val="en-US"/>
              </w:rPr>
            </w:pPr>
            <w:r>
              <w:rPr>
                <w:rFonts w:cs="Arial"/>
                <w:b/>
                <w:color w:val="FFFFFF" w:themeColor="background1"/>
                <w:sz w:val="22"/>
                <w:szCs w:val="22"/>
                <w:lang w:val="en-US"/>
              </w:rPr>
              <w:t>Data Analysis, Reporting, Presentation &amp; Awareness</w:t>
            </w:r>
          </w:p>
        </w:tc>
        <w:tc>
          <w:tcPr>
            <w:tcW w:w="1418" w:type="dxa"/>
            <w:tcBorders>
              <w:top w:val="single" w:sz="12" w:space="0" w:color="000000"/>
              <w:left w:val="single" w:sz="12" w:space="0" w:color="000000"/>
              <w:bottom w:val="single" w:sz="12" w:space="0" w:color="000000"/>
              <w:right w:val="single" w:sz="12" w:space="0" w:color="000000"/>
            </w:tcBorders>
            <w:shd w:val="clear" w:color="auto" w:fill="1F497D" w:themeFill="text2"/>
          </w:tcPr>
          <w:p w14:paraId="02989111" w14:textId="77777777" w:rsidR="00AB21B9" w:rsidRPr="00AB21B9" w:rsidRDefault="00AB21B9" w:rsidP="0095291C">
            <w:pPr>
              <w:widowControl w:val="0"/>
              <w:spacing w:line="360" w:lineRule="auto"/>
              <w:rPr>
                <w:rFonts w:cs="Arial"/>
                <w:b/>
                <w:color w:val="FFFFFF" w:themeColor="background1"/>
                <w:sz w:val="22"/>
                <w:szCs w:val="22"/>
                <w:lang w:val="en-US"/>
              </w:rPr>
            </w:pPr>
          </w:p>
        </w:tc>
        <w:tc>
          <w:tcPr>
            <w:tcW w:w="1401" w:type="dxa"/>
            <w:tcBorders>
              <w:top w:val="single" w:sz="12" w:space="0" w:color="000000"/>
              <w:left w:val="single" w:sz="12" w:space="0" w:color="000000"/>
              <w:bottom w:val="single" w:sz="12" w:space="0" w:color="000000"/>
              <w:right w:val="single" w:sz="12" w:space="0" w:color="000000"/>
            </w:tcBorders>
            <w:shd w:val="clear" w:color="auto" w:fill="1F497D" w:themeFill="text2"/>
          </w:tcPr>
          <w:p w14:paraId="3201F86B" w14:textId="77777777" w:rsidR="00AB21B9" w:rsidRPr="00AB21B9" w:rsidRDefault="00AB21B9" w:rsidP="0095291C">
            <w:pPr>
              <w:widowControl w:val="0"/>
              <w:spacing w:line="360" w:lineRule="auto"/>
              <w:rPr>
                <w:rFonts w:cs="Arial"/>
                <w:b/>
                <w:color w:val="FFFFFF" w:themeColor="background1"/>
                <w:sz w:val="22"/>
                <w:szCs w:val="22"/>
                <w:lang w:val="en-US"/>
              </w:rPr>
            </w:pPr>
          </w:p>
        </w:tc>
        <w:tc>
          <w:tcPr>
            <w:tcW w:w="1292" w:type="dxa"/>
            <w:tcBorders>
              <w:top w:val="single" w:sz="12" w:space="0" w:color="000000"/>
              <w:left w:val="single" w:sz="12" w:space="0" w:color="000000"/>
              <w:bottom w:val="single" w:sz="12" w:space="0" w:color="000000"/>
              <w:right w:val="single" w:sz="12" w:space="0" w:color="000000"/>
            </w:tcBorders>
            <w:shd w:val="clear" w:color="auto" w:fill="1F497D" w:themeFill="text2"/>
          </w:tcPr>
          <w:p w14:paraId="10A3E00B" w14:textId="77777777" w:rsidR="00AB21B9" w:rsidRPr="00AB21B9" w:rsidRDefault="00AB21B9" w:rsidP="0095291C">
            <w:pPr>
              <w:widowControl w:val="0"/>
              <w:spacing w:line="360" w:lineRule="auto"/>
              <w:rPr>
                <w:rFonts w:cs="Arial"/>
                <w:b/>
                <w:color w:val="FFFFFF" w:themeColor="background1"/>
                <w:sz w:val="22"/>
                <w:szCs w:val="22"/>
                <w:lang w:val="en-US"/>
              </w:rPr>
            </w:pPr>
          </w:p>
        </w:tc>
        <w:tc>
          <w:tcPr>
            <w:tcW w:w="1417" w:type="dxa"/>
            <w:tcBorders>
              <w:top w:val="single" w:sz="12" w:space="0" w:color="000000"/>
              <w:left w:val="single" w:sz="12" w:space="0" w:color="000000"/>
              <w:bottom w:val="single" w:sz="12" w:space="0" w:color="000000"/>
              <w:right w:val="single" w:sz="12" w:space="0" w:color="000000"/>
            </w:tcBorders>
            <w:shd w:val="clear" w:color="auto" w:fill="1F497D" w:themeFill="text2"/>
          </w:tcPr>
          <w:p w14:paraId="79D6AED4" w14:textId="77777777" w:rsidR="00AB21B9" w:rsidRPr="00AB21B9" w:rsidRDefault="00AB21B9" w:rsidP="0095291C">
            <w:pPr>
              <w:widowControl w:val="0"/>
              <w:spacing w:line="360" w:lineRule="auto"/>
              <w:rPr>
                <w:rFonts w:cs="Arial"/>
                <w:b/>
                <w:color w:val="FFFFFF" w:themeColor="background1"/>
                <w:sz w:val="22"/>
                <w:szCs w:val="22"/>
                <w:lang w:val="en-US"/>
              </w:rPr>
            </w:pPr>
          </w:p>
        </w:tc>
        <w:tc>
          <w:tcPr>
            <w:tcW w:w="6237" w:type="dxa"/>
            <w:tcBorders>
              <w:top w:val="single" w:sz="12" w:space="0" w:color="000000"/>
              <w:left w:val="single" w:sz="12" w:space="0" w:color="000000"/>
              <w:bottom w:val="single" w:sz="12" w:space="0" w:color="000000"/>
              <w:right w:val="single" w:sz="12" w:space="0" w:color="000000"/>
            </w:tcBorders>
            <w:shd w:val="clear" w:color="auto" w:fill="1F497D" w:themeFill="text2"/>
          </w:tcPr>
          <w:p w14:paraId="3BFDFAFE" w14:textId="77777777" w:rsidR="00AB21B9" w:rsidRPr="00AB21B9" w:rsidRDefault="00AB21B9" w:rsidP="0095291C">
            <w:pPr>
              <w:widowControl w:val="0"/>
              <w:spacing w:line="360" w:lineRule="auto"/>
              <w:rPr>
                <w:rFonts w:cs="Arial"/>
                <w:b/>
                <w:color w:val="FFFFFF" w:themeColor="background1"/>
                <w:sz w:val="22"/>
                <w:szCs w:val="22"/>
                <w:lang w:val="en-US"/>
              </w:rPr>
            </w:pPr>
          </w:p>
        </w:tc>
      </w:tr>
      <w:tr w:rsidR="00145614" w:rsidRPr="004077C8" w14:paraId="5F880416" w14:textId="77777777" w:rsidTr="00ED1ECC">
        <w:trPr>
          <w:trHeight w:val="930"/>
        </w:trPr>
        <w:tc>
          <w:tcPr>
            <w:tcW w:w="993"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37A0F500" w14:textId="591FEA1A" w:rsidR="00145614" w:rsidRDefault="00AB21B9" w:rsidP="00F80FD7">
            <w:pPr>
              <w:widowControl w:val="0"/>
              <w:spacing w:line="360" w:lineRule="auto"/>
              <w:jc w:val="left"/>
              <w:rPr>
                <w:rFonts w:cs="Arial"/>
                <w:b/>
                <w:sz w:val="22"/>
                <w:szCs w:val="22"/>
                <w:lang w:val="en-US"/>
              </w:rPr>
            </w:pPr>
            <w:r>
              <w:rPr>
                <w:rFonts w:cs="Arial"/>
                <w:b/>
                <w:sz w:val="22"/>
                <w:szCs w:val="22"/>
                <w:lang w:val="en-US"/>
              </w:rPr>
              <w:t>7.1</w:t>
            </w:r>
          </w:p>
        </w:tc>
        <w:tc>
          <w:tcPr>
            <w:tcW w:w="8221"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502826A6" w14:textId="77777777" w:rsidR="00B10686" w:rsidRPr="00B10686" w:rsidRDefault="00B10686" w:rsidP="00B10686">
            <w:pPr>
              <w:pStyle w:val="ListParagraph"/>
              <w:spacing w:line="360" w:lineRule="auto"/>
              <w:ind w:left="0"/>
              <w:rPr>
                <w:rFonts w:cs="Arial"/>
                <w:sz w:val="22"/>
                <w:szCs w:val="22"/>
              </w:rPr>
            </w:pPr>
            <w:r w:rsidRPr="00B10686">
              <w:rPr>
                <w:rFonts w:cs="Arial"/>
                <w:sz w:val="22"/>
                <w:szCs w:val="22"/>
              </w:rPr>
              <w:t>The bidders must demonstrate how they will conduct data analysis of claims, reporting of claims, presentation and planning of VAT Refund Awareness to qualifying purchasers and travellers at Ports of Exit through publishing relevant information on the company website, provide quarterly online webinars, hand-out brochures to travellers and provide qualifying purchasers with progress of their VAT refund claims via email.</w:t>
            </w:r>
          </w:p>
          <w:p w14:paraId="34E3D18D" w14:textId="50907011" w:rsidR="00145614" w:rsidRDefault="00145614" w:rsidP="000106EB">
            <w:pPr>
              <w:widowControl w:val="0"/>
              <w:tabs>
                <w:tab w:val="left" w:pos="459"/>
              </w:tabs>
              <w:spacing w:line="360" w:lineRule="auto"/>
              <w:jc w:val="left"/>
              <w:rPr>
                <w:rFonts w:cs="Arial"/>
                <w:sz w:val="22"/>
                <w:szCs w:val="22"/>
              </w:rPr>
            </w:pPr>
          </w:p>
        </w:tc>
        <w:tc>
          <w:tcPr>
            <w:tcW w:w="1418" w:type="dxa"/>
            <w:tcBorders>
              <w:top w:val="single" w:sz="12" w:space="0" w:color="000000"/>
              <w:left w:val="single" w:sz="12" w:space="0" w:color="000000"/>
              <w:bottom w:val="single" w:sz="12" w:space="0" w:color="000000"/>
              <w:right w:val="single" w:sz="12" w:space="0" w:color="000000"/>
            </w:tcBorders>
            <w:shd w:val="clear" w:color="auto" w:fill="auto"/>
          </w:tcPr>
          <w:p w14:paraId="22EACBD1" w14:textId="77777777" w:rsidR="00145614" w:rsidRPr="00B62C57" w:rsidRDefault="00145614" w:rsidP="0095291C">
            <w:pPr>
              <w:widowControl w:val="0"/>
              <w:spacing w:line="360" w:lineRule="auto"/>
              <w:rPr>
                <w:rFonts w:cs="Arial"/>
                <w:lang w:val="en-GB"/>
              </w:rPr>
            </w:pPr>
          </w:p>
        </w:tc>
        <w:tc>
          <w:tcPr>
            <w:tcW w:w="1401" w:type="dxa"/>
            <w:tcBorders>
              <w:top w:val="single" w:sz="12" w:space="0" w:color="000000"/>
              <w:left w:val="single" w:sz="12" w:space="0" w:color="000000"/>
              <w:bottom w:val="single" w:sz="12" w:space="0" w:color="000000"/>
              <w:right w:val="single" w:sz="12" w:space="0" w:color="000000"/>
            </w:tcBorders>
          </w:tcPr>
          <w:p w14:paraId="2499D03E" w14:textId="77777777" w:rsidR="00145614" w:rsidRDefault="00145614" w:rsidP="0095291C">
            <w:pPr>
              <w:widowControl w:val="0"/>
              <w:spacing w:line="360" w:lineRule="auto"/>
              <w:rPr>
                <w:rFonts w:cs="Arial"/>
                <w:sz w:val="22"/>
                <w:szCs w:val="22"/>
                <w:lang w:val="en-GB"/>
              </w:rPr>
            </w:pPr>
          </w:p>
        </w:tc>
        <w:tc>
          <w:tcPr>
            <w:tcW w:w="1292" w:type="dxa"/>
            <w:tcBorders>
              <w:top w:val="single" w:sz="12" w:space="0" w:color="000000"/>
              <w:left w:val="single" w:sz="12" w:space="0" w:color="000000"/>
              <w:bottom w:val="single" w:sz="12" w:space="0" w:color="000000"/>
              <w:right w:val="single" w:sz="12" w:space="0" w:color="000000"/>
            </w:tcBorders>
          </w:tcPr>
          <w:p w14:paraId="3BD6A0A8" w14:textId="77777777" w:rsidR="00145614" w:rsidRDefault="00145614" w:rsidP="0095291C">
            <w:pPr>
              <w:widowControl w:val="0"/>
              <w:spacing w:line="360" w:lineRule="auto"/>
              <w:rPr>
                <w:rFonts w:cs="Arial"/>
                <w:sz w:val="22"/>
                <w:szCs w:val="22"/>
                <w:lang w:val="en-GB"/>
              </w:rPr>
            </w:pPr>
          </w:p>
        </w:tc>
        <w:tc>
          <w:tcPr>
            <w:tcW w:w="1417" w:type="dxa"/>
            <w:tcBorders>
              <w:top w:val="single" w:sz="12" w:space="0" w:color="000000"/>
              <w:left w:val="single" w:sz="12" w:space="0" w:color="000000"/>
              <w:bottom w:val="single" w:sz="12" w:space="0" w:color="000000"/>
              <w:right w:val="single" w:sz="12" w:space="0" w:color="000000"/>
            </w:tcBorders>
          </w:tcPr>
          <w:p w14:paraId="33DE2779" w14:textId="77777777" w:rsidR="00145614" w:rsidRDefault="00145614" w:rsidP="0095291C">
            <w:pPr>
              <w:widowControl w:val="0"/>
              <w:spacing w:line="360" w:lineRule="auto"/>
              <w:rPr>
                <w:rFonts w:cs="Arial"/>
                <w:sz w:val="22"/>
                <w:szCs w:val="22"/>
                <w:lang w:val="en-GB"/>
              </w:rPr>
            </w:pPr>
          </w:p>
        </w:tc>
        <w:tc>
          <w:tcPr>
            <w:tcW w:w="6237" w:type="dxa"/>
            <w:tcBorders>
              <w:top w:val="single" w:sz="12" w:space="0" w:color="000000"/>
              <w:left w:val="single" w:sz="12" w:space="0" w:color="000000"/>
              <w:bottom w:val="single" w:sz="12" w:space="0" w:color="000000"/>
              <w:right w:val="single" w:sz="12" w:space="0" w:color="000000"/>
            </w:tcBorders>
          </w:tcPr>
          <w:p w14:paraId="6C9D09A6" w14:textId="77777777" w:rsidR="00145614" w:rsidRDefault="00145614" w:rsidP="0095291C">
            <w:pPr>
              <w:widowControl w:val="0"/>
              <w:spacing w:line="360" w:lineRule="auto"/>
              <w:rPr>
                <w:rFonts w:cs="Arial"/>
                <w:sz w:val="22"/>
                <w:szCs w:val="22"/>
                <w:lang w:val="en-GB"/>
              </w:rPr>
            </w:pPr>
          </w:p>
        </w:tc>
      </w:tr>
    </w:tbl>
    <w:p w14:paraId="14CDED2A" w14:textId="77777777" w:rsidR="00B03085" w:rsidRPr="00470D97" w:rsidRDefault="00B03085" w:rsidP="00511C94">
      <w:pPr>
        <w:spacing w:line="360" w:lineRule="auto"/>
        <w:rPr>
          <w:rFonts w:cs="Arial"/>
          <w:color w:val="FFFFFF" w:themeColor="background1"/>
          <w:sz w:val="22"/>
          <w:szCs w:val="22"/>
        </w:rPr>
      </w:pPr>
    </w:p>
    <w:p w14:paraId="3B100DD8" w14:textId="77777777" w:rsidR="00412F4A" w:rsidRDefault="00412F4A" w:rsidP="00412F4A">
      <w:pPr>
        <w:pStyle w:val="ListParagraph"/>
        <w:spacing w:line="360" w:lineRule="auto"/>
        <w:ind w:left="0"/>
        <w:rPr>
          <w:rFonts w:cs="Arial"/>
          <w:b/>
          <w:sz w:val="22"/>
          <w:szCs w:val="22"/>
        </w:rPr>
      </w:pPr>
    </w:p>
    <w:sectPr w:rsidR="00412F4A" w:rsidSect="00F121DF">
      <w:headerReference w:type="default" r:id="rId8"/>
      <w:pgSz w:w="23814" w:h="16839" w:orient="landscape" w:code="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0C1740" w14:textId="77777777" w:rsidR="00D8745D" w:rsidRDefault="00D8745D" w:rsidP="00470D97">
      <w:r>
        <w:separator/>
      </w:r>
    </w:p>
  </w:endnote>
  <w:endnote w:type="continuationSeparator" w:id="0">
    <w:p w14:paraId="6CFA430E" w14:textId="77777777" w:rsidR="00D8745D" w:rsidRDefault="00D8745D" w:rsidP="00470D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982658" w14:textId="77777777" w:rsidR="00D8745D" w:rsidRDefault="00D8745D" w:rsidP="00470D97">
      <w:r>
        <w:separator/>
      </w:r>
    </w:p>
  </w:footnote>
  <w:footnote w:type="continuationSeparator" w:id="0">
    <w:p w14:paraId="34F3556C" w14:textId="77777777" w:rsidR="00D8745D" w:rsidRDefault="00D8745D" w:rsidP="00470D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25D8A" w14:textId="77777777" w:rsidR="00470D97" w:rsidRDefault="00470D97" w:rsidP="00470D97">
    <w:pPr>
      <w:pStyle w:val="Header"/>
      <w:widowControl w:val="0"/>
      <w:jc w:val="center"/>
      <w:rPr>
        <w:b/>
        <w:noProof/>
        <w:color w:val="808080"/>
        <w:lang w:val="en-GB" w:eastAsia="en-GB"/>
      </w:rPr>
    </w:pPr>
    <w:r>
      <w:rPr>
        <w:noProof/>
        <w:lang w:eastAsia="en-ZA"/>
      </w:rPr>
      <w:drawing>
        <wp:anchor distT="0" distB="0" distL="114300" distR="114300" simplePos="0" relativeHeight="251659264" behindDoc="1" locked="0" layoutInCell="1" allowOverlap="1" wp14:anchorId="0C882A97" wp14:editId="5ED69C40">
          <wp:simplePos x="0" y="0"/>
          <wp:positionH relativeFrom="column">
            <wp:posOffset>-64770</wp:posOffset>
          </wp:positionH>
          <wp:positionV relativeFrom="paragraph">
            <wp:posOffset>-36830</wp:posOffset>
          </wp:positionV>
          <wp:extent cx="1036320" cy="288925"/>
          <wp:effectExtent l="19050" t="0" r="0" b="0"/>
          <wp:wrapTight wrapText="bothSides">
            <wp:wrapPolygon edited="0">
              <wp:start x="-397" y="0"/>
              <wp:lineTo x="-397" y="19938"/>
              <wp:lineTo x="21441" y="19938"/>
              <wp:lineTo x="21441" y="0"/>
              <wp:lineTo x="-397" y="0"/>
            </wp:wrapPolygon>
          </wp:wrapTight>
          <wp:docPr id="2"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srcRect/>
                  <a:stretch>
                    <a:fillRect/>
                  </a:stretch>
                </pic:blipFill>
                <pic:spPr bwMode="auto">
                  <a:xfrm>
                    <a:off x="0" y="0"/>
                    <a:ext cx="1036320" cy="288925"/>
                  </a:xfrm>
                  <a:prstGeom prst="rect">
                    <a:avLst/>
                  </a:prstGeom>
                  <a:noFill/>
                  <a:ln w="9525">
                    <a:noFill/>
                    <a:miter lim="800000"/>
                    <a:headEnd/>
                    <a:tailEnd/>
                  </a:ln>
                </pic:spPr>
              </pic:pic>
            </a:graphicData>
          </a:graphic>
        </wp:anchor>
      </w:drawing>
    </w:r>
    <w:r>
      <w:rPr>
        <w:noProof/>
        <w:lang w:eastAsia="en-ZA"/>
      </w:rPr>
      <mc:AlternateContent>
        <mc:Choice Requires="wps">
          <w:drawing>
            <wp:anchor distT="0" distB="0" distL="114300" distR="114300" simplePos="0" relativeHeight="251657216" behindDoc="1" locked="0" layoutInCell="1" allowOverlap="1" wp14:anchorId="6A352255" wp14:editId="137303FA">
              <wp:simplePos x="0" y="0"/>
              <wp:positionH relativeFrom="column">
                <wp:posOffset>-1295400</wp:posOffset>
              </wp:positionH>
              <wp:positionV relativeFrom="paragraph">
                <wp:posOffset>-459105</wp:posOffset>
              </wp:positionV>
              <wp:extent cx="1079500" cy="11755755"/>
              <wp:effectExtent l="0" t="0" r="0" b="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00" cy="11755755"/>
                      </a:xfrm>
                      <a:prstGeom prst="rect">
                        <a:avLst/>
                      </a:prstGeom>
                      <a:gradFill rotWithShape="1">
                        <a:gsLst>
                          <a:gs pos="0">
                            <a:srgbClr val="B7B7FF"/>
                          </a:gs>
                          <a:gs pos="100000">
                            <a:srgbClr val="339966"/>
                          </a:gs>
                        </a:gsLst>
                        <a:lin ang="270000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CC3AF9" id="Rectangle 13" o:spid="_x0000_s1026" style="position:absolute;margin-left:-102pt;margin-top:-36.15pt;width:85pt;height:925.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" fillcolor="#b7b7ff" stroked="f">
              <v:fill color2="#396" rotate="t" angle="45" focus="100%" type="gradient"/>
            </v:rect>
          </w:pict>
        </mc:Fallback>
      </mc:AlternateContent>
    </w:r>
    <w:r>
      <w:rPr>
        <w:b/>
        <w:noProof/>
        <w:color w:val="808080"/>
        <w:lang w:val="en-GB" w:eastAsia="en-GB"/>
      </w:rPr>
      <w:tab/>
    </w:r>
  </w:p>
  <w:p w14:paraId="0A5B8101" w14:textId="77777777" w:rsidR="00470D97" w:rsidRDefault="00470D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32322A"/>
    <w:multiLevelType w:val="hybridMultilevel"/>
    <w:tmpl w:val="EC063DD6"/>
    <w:lvl w:ilvl="0" w:tplc="4EAEBA4E">
      <w:start w:val="2"/>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DED5362"/>
    <w:multiLevelType w:val="hybridMultilevel"/>
    <w:tmpl w:val="C908F1EE"/>
    <w:lvl w:ilvl="0" w:tplc="911ECD98">
      <w:start w:val="1"/>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237162CF"/>
    <w:multiLevelType w:val="hybridMultilevel"/>
    <w:tmpl w:val="CBF28830"/>
    <w:lvl w:ilvl="0" w:tplc="1C090001">
      <w:start w:val="1"/>
      <w:numFmt w:val="bullet"/>
      <w:lvlText w:val=""/>
      <w:lvlJc w:val="left"/>
      <w:pPr>
        <w:ind w:left="1287" w:hanging="360"/>
      </w:pPr>
      <w:rPr>
        <w:rFonts w:ascii="Symbol" w:hAnsi="Symbol" w:hint="default"/>
      </w:rPr>
    </w:lvl>
    <w:lvl w:ilvl="1" w:tplc="1C090003" w:tentative="1">
      <w:start w:val="1"/>
      <w:numFmt w:val="bullet"/>
      <w:lvlText w:val="o"/>
      <w:lvlJc w:val="left"/>
      <w:pPr>
        <w:ind w:left="2007" w:hanging="360"/>
      </w:pPr>
      <w:rPr>
        <w:rFonts w:ascii="Courier New" w:hAnsi="Courier New" w:cs="Courier New" w:hint="default"/>
      </w:rPr>
    </w:lvl>
    <w:lvl w:ilvl="2" w:tplc="1C090005" w:tentative="1">
      <w:start w:val="1"/>
      <w:numFmt w:val="bullet"/>
      <w:lvlText w:val=""/>
      <w:lvlJc w:val="left"/>
      <w:pPr>
        <w:ind w:left="2727" w:hanging="360"/>
      </w:pPr>
      <w:rPr>
        <w:rFonts w:ascii="Wingdings" w:hAnsi="Wingdings" w:hint="default"/>
      </w:rPr>
    </w:lvl>
    <w:lvl w:ilvl="3" w:tplc="1C090001" w:tentative="1">
      <w:start w:val="1"/>
      <w:numFmt w:val="bullet"/>
      <w:lvlText w:val=""/>
      <w:lvlJc w:val="left"/>
      <w:pPr>
        <w:ind w:left="3447" w:hanging="360"/>
      </w:pPr>
      <w:rPr>
        <w:rFonts w:ascii="Symbol" w:hAnsi="Symbol" w:hint="default"/>
      </w:rPr>
    </w:lvl>
    <w:lvl w:ilvl="4" w:tplc="1C090003" w:tentative="1">
      <w:start w:val="1"/>
      <w:numFmt w:val="bullet"/>
      <w:lvlText w:val="o"/>
      <w:lvlJc w:val="left"/>
      <w:pPr>
        <w:ind w:left="4167" w:hanging="360"/>
      </w:pPr>
      <w:rPr>
        <w:rFonts w:ascii="Courier New" w:hAnsi="Courier New" w:cs="Courier New" w:hint="default"/>
      </w:rPr>
    </w:lvl>
    <w:lvl w:ilvl="5" w:tplc="1C090005" w:tentative="1">
      <w:start w:val="1"/>
      <w:numFmt w:val="bullet"/>
      <w:lvlText w:val=""/>
      <w:lvlJc w:val="left"/>
      <w:pPr>
        <w:ind w:left="4887" w:hanging="360"/>
      </w:pPr>
      <w:rPr>
        <w:rFonts w:ascii="Wingdings" w:hAnsi="Wingdings" w:hint="default"/>
      </w:rPr>
    </w:lvl>
    <w:lvl w:ilvl="6" w:tplc="1C090001" w:tentative="1">
      <w:start w:val="1"/>
      <w:numFmt w:val="bullet"/>
      <w:lvlText w:val=""/>
      <w:lvlJc w:val="left"/>
      <w:pPr>
        <w:ind w:left="5607" w:hanging="360"/>
      </w:pPr>
      <w:rPr>
        <w:rFonts w:ascii="Symbol" w:hAnsi="Symbol" w:hint="default"/>
      </w:rPr>
    </w:lvl>
    <w:lvl w:ilvl="7" w:tplc="1C090003" w:tentative="1">
      <w:start w:val="1"/>
      <w:numFmt w:val="bullet"/>
      <w:lvlText w:val="o"/>
      <w:lvlJc w:val="left"/>
      <w:pPr>
        <w:ind w:left="6327" w:hanging="360"/>
      </w:pPr>
      <w:rPr>
        <w:rFonts w:ascii="Courier New" w:hAnsi="Courier New" w:cs="Courier New" w:hint="default"/>
      </w:rPr>
    </w:lvl>
    <w:lvl w:ilvl="8" w:tplc="1C090005" w:tentative="1">
      <w:start w:val="1"/>
      <w:numFmt w:val="bullet"/>
      <w:lvlText w:val=""/>
      <w:lvlJc w:val="left"/>
      <w:pPr>
        <w:ind w:left="7047" w:hanging="360"/>
      </w:pPr>
      <w:rPr>
        <w:rFonts w:ascii="Wingdings" w:hAnsi="Wingdings" w:hint="default"/>
      </w:rPr>
    </w:lvl>
  </w:abstractNum>
  <w:abstractNum w:abstractNumId="3" w15:restartNumberingAfterBreak="0">
    <w:nsid w:val="23F641FF"/>
    <w:multiLevelType w:val="hybridMultilevel"/>
    <w:tmpl w:val="4C1C6716"/>
    <w:lvl w:ilvl="0" w:tplc="1C090001">
      <w:start w:val="1"/>
      <w:numFmt w:val="bullet"/>
      <w:lvlText w:val=""/>
      <w:lvlJc w:val="left"/>
      <w:pPr>
        <w:ind w:left="2104" w:hanging="360"/>
      </w:pPr>
      <w:rPr>
        <w:rFonts w:ascii="Symbol" w:hAnsi="Symbol" w:hint="default"/>
      </w:rPr>
    </w:lvl>
    <w:lvl w:ilvl="1" w:tplc="1C090003" w:tentative="1">
      <w:start w:val="1"/>
      <w:numFmt w:val="bullet"/>
      <w:lvlText w:val="o"/>
      <w:lvlJc w:val="left"/>
      <w:pPr>
        <w:ind w:left="2824" w:hanging="360"/>
      </w:pPr>
      <w:rPr>
        <w:rFonts w:ascii="Courier New" w:hAnsi="Courier New" w:cs="Courier New" w:hint="default"/>
      </w:rPr>
    </w:lvl>
    <w:lvl w:ilvl="2" w:tplc="1C090005" w:tentative="1">
      <w:start w:val="1"/>
      <w:numFmt w:val="bullet"/>
      <w:lvlText w:val=""/>
      <w:lvlJc w:val="left"/>
      <w:pPr>
        <w:ind w:left="3544" w:hanging="360"/>
      </w:pPr>
      <w:rPr>
        <w:rFonts w:ascii="Wingdings" w:hAnsi="Wingdings" w:hint="default"/>
      </w:rPr>
    </w:lvl>
    <w:lvl w:ilvl="3" w:tplc="1C090001" w:tentative="1">
      <w:start w:val="1"/>
      <w:numFmt w:val="bullet"/>
      <w:lvlText w:val=""/>
      <w:lvlJc w:val="left"/>
      <w:pPr>
        <w:ind w:left="4264" w:hanging="360"/>
      </w:pPr>
      <w:rPr>
        <w:rFonts w:ascii="Symbol" w:hAnsi="Symbol" w:hint="default"/>
      </w:rPr>
    </w:lvl>
    <w:lvl w:ilvl="4" w:tplc="1C090003" w:tentative="1">
      <w:start w:val="1"/>
      <w:numFmt w:val="bullet"/>
      <w:lvlText w:val="o"/>
      <w:lvlJc w:val="left"/>
      <w:pPr>
        <w:ind w:left="4984" w:hanging="360"/>
      </w:pPr>
      <w:rPr>
        <w:rFonts w:ascii="Courier New" w:hAnsi="Courier New" w:cs="Courier New" w:hint="default"/>
      </w:rPr>
    </w:lvl>
    <w:lvl w:ilvl="5" w:tplc="1C090005" w:tentative="1">
      <w:start w:val="1"/>
      <w:numFmt w:val="bullet"/>
      <w:lvlText w:val=""/>
      <w:lvlJc w:val="left"/>
      <w:pPr>
        <w:ind w:left="5704" w:hanging="360"/>
      </w:pPr>
      <w:rPr>
        <w:rFonts w:ascii="Wingdings" w:hAnsi="Wingdings" w:hint="default"/>
      </w:rPr>
    </w:lvl>
    <w:lvl w:ilvl="6" w:tplc="1C090001" w:tentative="1">
      <w:start w:val="1"/>
      <w:numFmt w:val="bullet"/>
      <w:lvlText w:val=""/>
      <w:lvlJc w:val="left"/>
      <w:pPr>
        <w:ind w:left="6424" w:hanging="360"/>
      </w:pPr>
      <w:rPr>
        <w:rFonts w:ascii="Symbol" w:hAnsi="Symbol" w:hint="default"/>
      </w:rPr>
    </w:lvl>
    <w:lvl w:ilvl="7" w:tplc="1C090003" w:tentative="1">
      <w:start w:val="1"/>
      <w:numFmt w:val="bullet"/>
      <w:lvlText w:val="o"/>
      <w:lvlJc w:val="left"/>
      <w:pPr>
        <w:ind w:left="7144" w:hanging="360"/>
      </w:pPr>
      <w:rPr>
        <w:rFonts w:ascii="Courier New" w:hAnsi="Courier New" w:cs="Courier New" w:hint="default"/>
      </w:rPr>
    </w:lvl>
    <w:lvl w:ilvl="8" w:tplc="1C090005" w:tentative="1">
      <w:start w:val="1"/>
      <w:numFmt w:val="bullet"/>
      <w:lvlText w:val=""/>
      <w:lvlJc w:val="left"/>
      <w:pPr>
        <w:ind w:left="7864" w:hanging="360"/>
      </w:pPr>
      <w:rPr>
        <w:rFonts w:ascii="Wingdings" w:hAnsi="Wingdings" w:hint="default"/>
      </w:rPr>
    </w:lvl>
  </w:abstractNum>
  <w:abstractNum w:abstractNumId="4" w15:restartNumberingAfterBreak="0">
    <w:nsid w:val="2FAE6933"/>
    <w:multiLevelType w:val="hybridMultilevel"/>
    <w:tmpl w:val="38B03E9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358E5712"/>
    <w:multiLevelType w:val="hybridMultilevel"/>
    <w:tmpl w:val="25E29A74"/>
    <w:lvl w:ilvl="0" w:tplc="5EEC1A1E">
      <w:numFmt w:val="bullet"/>
      <w:lvlText w:val="-"/>
      <w:lvlJc w:val="left"/>
      <w:pPr>
        <w:ind w:left="1440" w:hanging="360"/>
      </w:pPr>
      <w:rPr>
        <w:rFonts w:ascii="Arial" w:eastAsia="Times New Roman" w:hAnsi="Arial" w:cs="Arial"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6" w15:restartNumberingAfterBreak="0">
    <w:nsid w:val="35B92AF4"/>
    <w:multiLevelType w:val="hybridMultilevel"/>
    <w:tmpl w:val="A9FCABDC"/>
    <w:lvl w:ilvl="0" w:tplc="1C090001">
      <w:start w:val="1"/>
      <w:numFmt w:val="bullet"/>
      <w:lvlText w:val=""/>
      <w:lvlJc w:val="left"/>
      <w:pPr>
        <w:ind w:left="1287" w:hanging="360"/>
      </w:pPr>
      <w:rPr>
        <w:rFonts w:ascii="Symbol" w:hAnsi="Symbol" w:hint="default"/>
      </w:rPr>
    </w:lvl>
    <w:lvl w:ilvl="1" w:tplc="1C090003">
      <w:start w:val="1"/>
      <w:numFmt w:val="bullet"/>
      <w:lvlText w:val="o"/>
      <w:lvlJc w:val="left"/>
      <w:pPr>
        <w:ind w:left="2007" w:hanging="360"/>
      </w:pPr>
      <w:rPr>
        <w:rFonts w:ascii="Courier New" w:hAnsi="Courier New" w:cs="Courier New" w:hint="default"/>
      </w:rPr>
    </w:lvl>
    <w:lvl w:ilvl="2" w:tplc="1C090005">
      <w:start w:val="1"/>
      <w:numFmt w:val="bullet"/>
      <w:lvlText w:val=""/>
      <w:lvlJc w:val="left"/>
      <w:pPr>
        <w:ind w:left="2727" w:hanging="360"/>
      </w:pPr>
      <w:rPr>
        <w:rFonts w:ascii="Wingdings" w:hAnsi="Wingdings" w:hint="default"/>
      </w:rPr>
    </w:lvl>
    <w:lvl w:ilvl="3" w:tplc="1C090001" w:tentative="1">
      <w:start w:val="1"/>
      <w:numFmt w:val="bullet"/>
      <w:lvlText w:val=""/>
      <w:lvlJc w:val="left"/>
      <w:pPr>
        <w:ind w:left="3447" w:hanging="360"/>
      </w:pPr>
      <w:rPr>
        <w:rFonts w:ascii="Symbol" w:hAnsi="Symbol" w:hint="default"/>
      </w:rPr>
    </w:lvl>
    <w:lvl w:ilvl="4" w:tplc="1C090003" w:tentative="1">
      <w:start w:val="1"/>
      <w:numFmt w:val="bullet"/>
      <w:lvlText w:val="o"/>
      <w:lvlJc w:val="left"/>
      <w:pPr>
        <w:ind w:left="4167" w:hanging="360"/>
      </w:pPr>
      <w:rPr>
        <w:rFonts w:ascii="Courier New" w:hAnsi="Courier New" w:cs="Courier New" w:hint="default"/>
      </w:rPr>
    </w:lvl>
    <w:lvl w:ilvl="5" w:tplc="1C090005" w:tentative="1">
      <w:start w:val="1"/>
      <w:numFmt w:val="bullet"/>
      <w:lvlText w:val=""/>
      <w:lvlJc w:val="left"/>
      <w:pPr>
        <w:ind w:left="4887" w:hanging="360"/>
      </w:pPr>
      <w:rPr>
        <w:rFonts w:ascii="Wingdings" w:hAnsi="Wingdings" w:hint="default"/>
      </w:rPr>
    </w:lvl>
    <w:lvl w:ilvl="6" w:tplc="1C090001" w:tentative="1">
      <w:start w:val="1"/>
      <w:numFmt w:val="bullet"/>
      <w:lvlText w:val=""/>
      <w:lvlJc w:val="left"/>
      <w:pPr>
        <w:ind w:left="5607" w:hanging="360"/>
      </w:pPr>
      <w:rPr>
        <w:rFonts w:ascii="Symbol" w:hAnsi="Symbol" w:hint="default"/>
      </w:rPr>
    </w:lvl>
    <w:lvl w:ilvl="7" w:tplc="1C090003" w:tentative="1">
      <w:start w:val="1"/>
      <w:numFmt w:val="bullet"/>
      <w:lvlText w:val="o"/>
      <w:lvlJc w:val="left"/>
      <w:pPr>
        <w:ind w:left="6327" w:hanging="360"/>
      </w:pPr>
      <w:rPr>
        <w:rFonts w:ascii="Courier New" w:hAnsi="Courier New" w:cs="Courier New" w:hint="default"/>
      </w:rPr>
    </w:lvl>
    <w:lvl w:ilvl="8" w:tplc="1C090005" w:tentative="1">
      <w:start w:val="1"/>
      <w:numFmt w:val="bullet"/>
      <w:lvlText w:val=""/>
      <w:lvlJc w:val="left"/>
      <w:pPr>
        <w:ind w:left="7047" w:hanging="360"/>
      </w:pPr>
      <w:rPr>
        <w:rFonts w:ascii="Wingdings" w:hAnsi="Wingdings" w:hint="default"/>
      </w:rPr>
    </w:lvl>
  </w:abstractNum>
  <w:abstractNum w:abstractNumId="7" w15:restartNumberingAfterBreak="0">
    <w:nsid w:val="4144028E"/>
    <w:multiLevelType w:val="hybridMultilevel"/>
    <w:tmpl w:val="794616EA"/>
    <w:lvl w:ilvl="0" w:tplc="1C090003">
      <w:start w:val="1"/>
      <w:numFmt w:val="bullet"/>
      <w:lvlText w:val="o"/>
      <w:lvlJc w:val="left"/>
      <w:pPr>
        <w:ind w:left="1485" w:hanging="360"/>
      </w:pPr>
      <w:rPr>
        <w:rFonts w:ascii="Courier New" w:hAnsi="Courier New" w:cs="Courier New" w:hint="default"/>
      </w:rPr>
    </w:lvl>
    <w:lvl w:ilvl="1" w:tplc="1C090003" w:tentative="1">
      <w:start w:val="1"/>
      <w:numFmt w:val="bullet"/>
      <w:lvlText w:val="o"/>
      <w:lvlJc w:val="left"/>
      <w:pPr>
        <w:ind w:left="2205" w:hanging="360"/>
      </w:pPr>
      <w:rPr>
        <w:rFonts w:ascii="Courier New" w:hAnsi="Courier New" w:cs="Courier New" w:hint="default"/>
      </w:rPr>
    </w:lvl>
    <w:lvl w:ilvl="2" w:tplc="1C090005" w:tentative="1">
      <w:start w:val="1"/>
      <w:numFmt w:val="bullet"/>
      <w:lvlText w:val=""/>
      <w:lvlJc w:val="left"/>
      <w:pPr>
        <w:ind w:left="2925" w:hanging="360"/>
      </w:pPr>
      <w:rPr>
        <w:rFonts w:ascii="Wingdings" w:hAnsi="Wingdings" w:hint="default"/>
      </w:rPr>
    </w:lvl>
    <w:lvl w:ilvl="3" w:tplc="1C090001" w:tentative="1">
      <w:start w:val="1"/>
      <w:numFmt w:val="bullet"/>
      <w:lvlText w:val=""/>
      <w:lvlJc w:val="left"/>
      <w:pPr>
        <w:ind w:left="3645" w:hanging="360"/>
      </w:pPr>
      <w:rPr>
        <w:rFonts w:ascii="Symbol" w:hAnsi="Symbol" w:hint="default"/>
      </w:rPr>
    </w:lvl>
    <w:lvl w:ilvl="4" w:tplc="1C090003" w:tentative="1">
      <w:start w:val="1"/>
      <w:numFmt w:val="bullet"/>
      <w:lvlText w:val="o"/>
      <w:lvlJc w:val="left"/>
      <w:pPr>
        <w:ind w:left="4365" w:hanging="360"/>
      </w:pPr>
      <w:rPr>
        <w:rFonts w:ascii="Courier New" w:hAnsi="Courier New" w:cs="Courier New" w:hint="default"/>
      </w:rPr>
    </w:lvl>
    <w:lvl w:ilvl="5" w:tplc="1C090005" w:tentative="1">
      <w:start w:val="1"/>
      <w:numFmt w:val="bullet"/>
      <w:lvlText w:val=""/>
      <w:lvlJc w:val="left"/>
      <w:pPr>
        <w:ind w:left="5085" w:hanging="360"/>
      </w:pPr>
      <w:rPr>
        <w:rFonts w:ascii="Wingdings" w:hAnsi="Wingdings" w:hint="default"/>
      </w:rPr>
    </w:lvl>
    <w:lvl w:ilvl="6" w:tplc="1C090001" w:tentative="1">
      <w:start w:val="1"/>
      <w:numFmt w:val="bullet"/>
      <w:lvlText w:val=""/>
      <w:lvlJc w:val="left"/>
      <w:pPr>
        <w:ind w:left="5805" w:hanging="360"/>
      </w:pPr>
      <w:rPr>
        <w:rFonts w:ascii="Symbol" w:hAnsi="Symbol" w:hint="default"/>
      </w:rPr>
    </w:lvl>
    <w:lvl w:ilvl="7" w:tplc="1C090003" w:tentative="1">
      <w:start w:val="1"/>
      <w:numFmt w:val="bullet"/>
      <w:lvlText w:val="o"/>
      <w:lvlJc w:val="left"/>
      <w:pPr>
        <w:ind w:left="6525" w:hanging="360"/>
      </w:pPr>
      <w:rPr>
        <w:rFonts w:ascii="Courier New" w:hAnsi="Courier New" w:cs="Courier New" w:hint="default"/>
      </w:rPr>
    </w:lvl>
    <w:lvl w:ilvl="8" w:tplc="1C090005" w:tentative="1">
      <w:start w:val="1"/>
      <w:numFmt w:val="bullet"/>
      <w:lvlText w:val=""/>
      <w:lvlJc w:val="left"/>
      <w:pPr>
        <w:ind w:left="7245" w:hanging="360"/>
      </w:pPr>
      <w:rPr>
        <w:rFonts w:ascii="Wingdings" w:hAnsi="Wingdings" w:hint="default"/>
      </w:rPr>
    </w:lvl>
  </w:abstractNum>
  <w:abstractNum w:abstractNumId="8" w15:restartNumberingAfterBreak="0">
    <w:nsid w:val="66E104AC"/>
    <w:multiLevelType w:val="hybridMultilevel"/>
    <w:tmpl w:val="EF147508"/>
    <w:lvl w:ilvl="0" w:tplc="925ECC6C">
      <w:start w:val="1"/>
      <w:numFmt w:val="bullet"/>
      <w:lvlText w:val=""/>
      <w:lvlJc w:val="left"/>
      <w:pPr>
        <w:ind w:left="720" w:hanging="360"/>
      </w:pPr>
      <w:rPr>
        <w:rFonts w:ascii="Wingdings" w:hAnsi="Wingdings" w:hint="default"/>
        <w:b/>
        <w:sz w:val="32"/>
        <w:szCs w:val="32"/>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6ED5365E"/>
    <w:multiLevelType w:val="hybridMultilevel"/>
    <w:tmpl w:val="E5D4AC26"/>
    <w:lvl w:ilvl="0" w:tplc="0B46D008">
      <w:start w:val="1"/>
      <w:numFmt w:val="lowerLetter"/>
      <w:lvlText w:val="%1."/>
      <w:lvlJc w:val="left"/>
      <w:pPr>
        <w:ind w:left="1211" w:hanging="360"/>
      </w:pPr>
      <w:rPr>
        <w:rFonts w:cs="Times New Roman" w:hint="default"/>
      </w:rPr>
    </w:lvl>
    <w:lvl w:ilvl="1" w:tplc="1C090003" w:tentative="1">
      <w:start w:val="1"/>
      <w:numFmt w:val="bullet"/>
      <w:lvlText w:val="o"/>
      <w:lvlJc w:val="left"/>
      <w:pPr>
        <w:ind w:left="1931" w:hanging="360"/>
      </w:pPr>
      <w:rPr>
        <w:rFonts w:ascii="Courier New" w:hAnsi="Courier New" w:cs="Courier New" w:hint="default"/>
      </w:rPr>
    </w:lvl>
    <w:lvl w:ilvl="2" w:tplc="1C090005" w:tentative="1">
      <w:start w:val="1"/>
      <w:numFmt w:val="bullet"/>
      <w:lvlText w:val=""/>
      <w:lvlJc w:val="left"/>
      <w:pPr>
        <w:ind w:left="2651" w:hanging="360"/>
      </w:pPr>
      <w:rPr>
        <w:rFonts w:ascii="Wingdings" w:hAnsi="Wingdings" w:hint="default"/>
      </w:rPr>
    </w:lvl>
    <w:lvl w:ilvl="3" w:tplc="1C090001" w:tentative="1">
      <w:start w:val="1"/>
      <w:numFmt w:val="bullet"/>
      <w:lvlText w:val=""/>
      <w:lvlJc w:val="left"/>
      <w:pPr>
        <w:ind w:left="3371" w:hanging="360"/>
      </w:pPr>
      <w:rPr>
        <w:rFonts w:ascii="Symbol" w:hAnsi="Symbol" w:hint="default"/>
      </w:rPr>
    </w:lvl>
    <w:lvl w:ilvl="4" w:tplc="1C090003" w:tentative="1">
      <w:start w:val="1"/>
      <w:numFmt w:val="bullet"/>
      <w:lvlText w:val="o"/>
      <w:lvlJc w:val="left"/>
      <w:pPr>
        <w:ind w:left="4091" w:hanging="360"/>
      </w:pPr>
      <w:rPr>
        <w:rFonts w:ascii="Courier New" w:hAnsi="Courier New" w:cs="Courier New" w:hint="default"/>
      </w:rPr>
    </w:lvl>
    <w:lvl w:ilvl="5" w:tplc="1C090005" w:tentative="1">
      <w:start w:val="1"/>
      <w:numFmt w:val="bullet"/>
      <w:lvlText w:val=""/>
      <w:lvlJc w:val="left"/>
      <w:pPr>
        <w:ind w:left="4811" w:hanging="360"/>
      </w:pPr>
      <w:rPr>
        <w:rFonts w:ascii="Wingdings" w:hAnsi="Wingdings" w:hint="default"/>
      </w:rPr>
    </w:lvl>
    <w:lvl w:ilvl="6" w:tplc="1C090001" w:tentative="1">
      <w:start w:val="1"/>
      <w:numFmt w:val="bullet"/>
      <w:lvlText w:val=""/>
      <w:lvlJc w:val="left"/>
      <w:pPr>
        <w:ind w:left="5531" w:hanging="360"/>
      </w:pPr>
      <w:rPr>
        <w:rFonts w:ascii="Symbol" w:hAnsi="Symbol" w:hint="default"/>
      </w:rPr>
    </w:lvl>
    <w:lvl w:ilvl="7" w:tplc="1C090003" w:tentative="1">
      <w:start w:val="1"/>
      <w:numFmt w:val="bullet"/>
      <w:lvlText w:val="o"/>
      <w:lvlJc w:val="left"/>
      <w:pPr>
        <w:ind w:left="6251" w:hanging="360"/>
      </w:pPr>
      <w:rPr>
        <w:rFonts w:ascii="Courier New" w:hAnsi="Courier New" w:cs="Courier New" w:hint="default"/>
      </w:rPr>
    </w:lvl>
    <w:lvl w:ilvl="8" w:tplc="1C090005" w:tentative="1">
      <w:start w:val="1"/>
      <w:numFmt w:val="bullet"/>
      <w:lvlText w:val=""/>
      <w:lvlJc w:val="left"/>
      <w:pPr>
        <w:ind w:left="6971" w:hanging="360"/>
      </w:pPr>
      <w:rPr>
        <w:rFonts w:ascii="Wingdings" w:hAnsi="Wingdings" w:hint="default"/>
      </w:rPr>
    </w:lvl>
  </w:abstractNum>
  <w:abstractNum w:abstractNumId="10" w15:restartNumberingAfterBreak="0">
    <w:nsid w:val="72A739D8"/>
    <w:multiLevelType w:val="multilevel"/>
    <w:tmpl w:val="2B34D046"/>
    <w:lvl w:ilvl="0">
      <w:start w:val="1"/>
      <w:numFmt w:val="decimal"/>
      <w:lvlText w:val="%1."/>
      <w:lvlJc w:val="left"/>
      <w:pPr>
        <w:tabs>
          <w:tab w:val="num" w:pos="360"/>
        </w:tabs>
      </w:p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decimal"/>
      <w:lvlText w:val=""/>
      <w:lvlJc w:val="left"/>
    </w:lvl>
  </w:abstractNum>
  <w:abstractNum w:abstractNumId="11" w15:restartNumberingAfterBreak="0">
    <w:nsid w:val="7BB35499"/>
    <w:multiLevelType w:val="hybridMultilevel"/>
    <w:tmpl w:val="A1860BAE"/>
    <w:lvl w:ilvl="0" w:tplc="1C090001">
      <w:start w:val="1"/>
      <w:numFmt w:val="bullet"/>
      <w:lvlText w:val=""/>
      <w:lvlJc w:val="left"/>
      <w:pPr>
        <w:ind w:left="1287" w:hanging="360"/>
      </w:pPr>
      <w:rPr>
        <w:rFonts w:ascii="Symbol" w:hAnsi="Symbol" w:hint="default"/>
      </w:rPr>
    </w:lvl>
    <w:lvl w:ilvl="1" w:tplc="1C090003" w:tentative="1">
      <w:start w:val="1"/>
      <w:numFmt w:val="bullet"/>
      <w:lvlText w:val="o"/>
      <w:lvlJc w:val="left"/>
      <w:pPr>
        <w:ind w:left="2007" w:hanging="360"/>
      </w:pPr>
      <w:rPr>
        <w:rFonts w:ascii="Courier New" w:hAnsi="Courier New" w:cs="Courier New" w:hint="default"/>
      </w:rPr>
    </w:lvl>
    <w:lvl w:ilvl="2" w:tplc="1C090005" w:tentative="1">
      <w:start w:val="1"/>
      <w:numFmt w:val="bullet"/>
      <w:lvlText w:val=""/>
      <w:lvlJc w:val="left"/>
      <w:pPr>
        <w:ind w:left="2727" w:hanging="360"/>
      </w:pPr>
      <w:rPr>
        <w:rFonts w:ascii="Wingdings" w:hAnsi="Wingdings" w:hint="default"/>
      </w:rPr>
    </w:lvl>
    <w:lvl w:ilvl="3" w:tplc="1C090001" w:tentative="1">
      <w:start w:val="1"/>
      <w:numFmt w:val="bullet"/>
      <w:lvlText w:val=""/>
      <w:lvlJc w:val="left"/>
      <w:pPr>
        <w:ind w:left="3447" w:hanging="360"/>
      </w:pPr>
      <w:rPr>
        <w:rFonts w:ascii="Symbol" w:hAnsi="Symbol" w:hint="default"/>
      </w:rPr>
    </w:lvl>
    <w:lvl w:ilvl="4" w:tplc="1C090003" w:tentative="1">
      <w:start w:val="1"/>
      <w:numFmt w:val="bullet"/>
      <w:lvlText w:val="o"/>
      <w:lvlJc w:val="left"/>
      <w:pPr>
        <w:ind w:left="4167" w:hanging="360"/>
      </w:pPr>
      <w:rPr>
        <w:rFonts w:ascii="Courier New" w:hAnsi="Courier New" w:cs="Courier New" w:hint="default"/>
      </w:rPr>
    </w:lvl>
    <w:lvl w:ilvl="5" w:tplc="1C090005" w:tentative="1">
      <w:start w:val="1"/>
      <w:numFmt w:val="bullet"/>
      <w:lvlText w:val=""/>
      <w:lvlJc w:val="left"/>
      <w:pPr>
        <w:ind w:left="4887" w:hanging="360"/>
      </w:pPr>
      <w:rPr>
        <w:rFonts w:ascii="Wingdings" w:hAnsi="Wingdings" w:hint="default"/>
      </w:rPr>
    </w:lvl>
    <w:lvl w:ilvl="6" w:tplc="1C090001" w:tentative="1">
      <w:start w:val="1"/>
      <w:numFmt w:val="bullet"/>
      <w:lvlText w:val=""/>
      <w:lvlJc w:val="left"/>
      <w:pPr>
        <w:ind w:left="5607" w:hanging="360"/>
      </w:pPr>
      <w:rPr>
        <w:rFonts w:ascii="Symbol" w:hAnsi="Symbol" w:hint="default"/>
      </w:rPr>
    </w:lvl>
    <w:lvl w:ilvl="7" w:tplc="1C090003" w:tentative="1">
      <w:start w:val="1"/>
      <w:numFmt w:val="bullet"/>
      <w:lvlText w:val="o"/>
      <w:lvlJc w:val="left"/>
      <w:pPr>
        <w:ind w:left="6327" w:hanging="360"/>
      </w:pPr>
      <w:rPr>
        <w:rFonts w:ascii="Courier New" w:hAnsi="Courier New" w:cs="Courier New" w:hint="default"/>
      </w:rPr>
    </w:lvl>
    <w:lvl w:ilvl="8" w:tplc="1C090005" w:tentative="1">
      <w:start w:val="1"/>
      <w:numFmt w:val="bullet"/>
      <w:lvlText w:val=""/>
      <w:lvlJc w:val="left"/>
      <w:pPr>
        <w:ind w:left="7047" w:hanging="360"/>
      </w:pPr>
      <w:rPr>
        <w:rFonts w:ascii="Wingdings" w:hAnsi="Wingdings" w:hint="default"/>
      </w:rPr>
    </w:lvl>
  </w:abstractNum>
  <w:abstractNum w:abstractNumId="12" w15:restartNumberingAfterBreak="0">
    <w:nsid w:val="7F814559"/>
    <w:multiLevelType w:val="hybridMultilevel"/>
    <w:tmpl w:val="E7BCA102"/>
    <w:lvl w:ilvl="0" w:tplc="A0346CA8">
      <w:start w:val="1"/>
      <w:numFmt w:val="bullet"/>
      <w:lvlText w:val=""/>
      <w:lvlJc w:val="left"/>
      <w:pPr>
        <w:ind w:left="420" w:hanging="360"/>
      </w:pPr>
      <w:rPr>
        <w:rFonts w:ascii="Symbol" w:eastAsia="Times New Roman" w:hAnsi="Symbol" w:cs="Arial" w:hint="default"/>
      </w:rPr>
    </w:lvl>
    <w:lvl w:ilvl="1" w:tplc="1C090003" w:tentative="1">
      <w:start w:val="1"/>
      <w:numFmt w:val="bullet"/>
      <w:lvlText w:val="o"/>
      <w:lvlJc w:val="left"/>
      <w:pPr>
        <w:ind w:left="1140" w:hanging="360"/>
      </w:pPr>
      <w:rPr>
        <w:rFonts w:ascii="Courier New" w:hAnsi="Courier New" w:cs="Courier New" w:hint="default"/>
      </w:rPr>
    </w:lvl>
    <w:lvl w:ilvl="2" w:tplc="1C090005" w:tentative="1">
      <w:start w:val="1"/>
      <w:numFmt w:val="bullet"/>
      <w:lvlText w:val=""/>
      <w:lvlJc w:val="left"/>
      <w:pPr>
        <w:ind w:left="1860" w:hanging="360"/>
      </w:pPr>
      <w:rPr>
        <w:rFonts w:ascii="Wingdings" w:hAnsi="Wingdings" w:hint="default"/>
      </w:rPr>
    </w:lvl>
    <w:lvl w:ilvl="3" w:tplc="1C090001" w:tentative="1">
      <w:start w:val="1"/>
      <w:numFmt w:val="bullet"/>
      <w:lvlText w:val=""/>
      <w:lvlJc w:val="left"/>
      <w:pPr>
        <w:ind w:left="2580" w:hanging="360"/>
      </w:pPr>
      <w:rPr>
        <w:rFonts w:ascii="Symbol" w:hAnsi="Symbol" w:hint="default"/>
      </w:rPr>
    </w:lvl>
    <w:lvl w:ilvl="4" w:tplc="1C090003" w:tentative="1">
      <w:start w:val="1"/>
      <w:numFmt w:val="bullet"/>
      <w:lvlText w:val="o"/>
      <w:lvlJc w:val="left"/>
      <w:pPr>
        <w:ind w:left="3300" w:hanging="360"/>
      </w:pPr>
      <w:rPr>
        <w:rFonts w:ascii="Courier New" w:hAnsi="Courier New" w:cs="Courier New" w:hint="default"/>
      </w:rPr>
    </w:lvl>
    <w:lvl w:ilvl="5" w:tplc="1C090005" w:tentative="1">
      <w:start w:val="1"/>
      <w:numFmt w:val="bullet"/>
      <w:lvlText w:val=""/>
      <w:lvlJc w:val="left"/>
      <w:pPr>
        <w:ind w:left="4020" w:hanging="360"/>
      </w:pPr>
      <w:rPr>
        <w:rFonts w:ascii="Wingdings" w:hAnsi="Wingdings" w:hint="default"/>
      </w:rPr>
    </w:lvl>
    <w:lvl w:ilvl="6" w:tplc="1C090001" w:tentative="1">
      <w:start w:val="1"/>
      <w:numFmt w:val="bullet"/>
      <w:lvlText w:val=""/>
      <w:lvlJc w:val="left"/>
      <w:pPr>
        <w:ind w:left="4740" w:hanging="360"/>
      </w:pPr>
      <w:rPr>
        <w:rFonts w:ascii="Symbol" w:hAnsi="Symbol" w:hint="default"/>
      </w:rPr>
    </w:lvl>
    <w:lvl w:ilvl="7" w:tplc="1C090003" w:tentative="1">
      <w:start w:val="1"/>
      <w:numFmt w:val="bullet"/>
      <w:lvlText w:val="o"/>
      <w:lvlJc w:val="left"/>
      <w:pPr>
        <w:ind w:left="5460" w:hanging="360"/>
      </w:pPr>
      <w:rPr>
        <w:rFonts w:ascii="Courier New" w:hAnsi="Courier New" w:cs="Courier New" w:hint="default"/>
      </w:rPr>
    </w:lvl>
    <w:lvl w:ilvl="8" w:tplc="1C090005" w:tentative="1">
      <w:start w:val="1"/>
      <w:numFmt w:val="bullet"/>
      <w:lvlText w:val=""/>
      <w:lvlJc w:val="left"/>
      <w:pPr>
        <w:ind w:left="6180" w:hanging="360"/>
      </w:pPr>
      <w:rPr>
        <w:rFonts w:ascii="Wingdings" w:hAnsi="Wingdings" w:hint="default"/>
      </w:rPr>
    </w:lvl>
  </w:abstractNum>
  <w:abstractNum w:abstractNumId="13" w15:restartNumberingAfterBreak="0">
    <w:nsid w:val="7FAE00FF"/>
    <w:multiLevelType w:val="multilevel"/>
    <w:tmpl w:val="CB96E2B0"/>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sz w:val="22"/>
        <w:szCs w:val="22"/>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756483483">
    <w:abstractNumId w:val="4"/>
  </w:num>
  <w:num w:numId="2" w16cid:durableId="1154638527">
    <w:abstractNumId w:val="5"/>
  </w:num>
  <w:num w:numId="3" w16cid:durableId="921988055">
    <w:abstractNumId w:val="9"/>
  </w:num>
  <w:num w:numId="4" w16cid:durableId="1814323174">
    <w:abstractNumId w:val="3"/>
  </w:num>
  <w:num w:numId="5" w16cid:durableId="567544951">
    <w:abstractNumId w:val="8"/>
  </w:num>
  <w:num w:numId="6" w16cid:durableId="889224776">
    <w:abstractNumId w:val="6"/>
  </w:num>
  <w:num w:numId="7" w16cid:durableId="1897155924">
    <w:abstractNumId w:val="10"/>
  </w:num>
  <w:num w:numId="8" w16cid:durableId="1232814665">
    <w:abstractNumId w:val="13"/>
  </w:num>
  <w:num w:numId="9" w16cid:durableId="135537760">
    <w:abstractNumId w:val="1"/>
  </w:num>
  <w:num w:numId="10" w16cid:durableId="800420732">
    <w:abstractNumId w:val="12"/>
  </w:num>
  <w:num w:numId="11" w16cid:durableId="752706945">
    <w:abstractNumId w:val="0"/>
  </w:num>
  <w:num w:numId="12" w16cid:durableId="35667367">
    <w:abstractNumId w:val="11"/>
  </w:num>
  <w:num w:numId="13" w16cid:durableId="368381152">
    <w:abstractNumId w:val="7"/>
  </w:num>
  <w:num w:numId="14" w16cid:durableId="4417307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7059"/>
    <w:rsid w:val="000106EB"/>
    <w:rsid w:val="000202A8"/>
    <w:rsid w:val="0002672C"/>
    <w:rsid w:val="00042824"/>
    <w:rsid w:val="000C4DD4"/>
    <w:rsid w:val="000F2744"/>
    <w:rsid w:val="00125A6E"/>
    <w:rsid w:val="00136353"/>
    <w:rsid w:val="00145614"/>
    <w:rsid w:val="00167B82"/>
    <w:rsid w:val="001A7D67"/>
    <w:rsid w:val="001F3C3A"/>
    <w:rsid w:val="00227C9C"/>
    <w:rsid w:val="00281D88"/>
    <w:rsid w:val="002D302C"/>
    <w:rsid w:val="00300708"/>
    <w:rsid w:val="003226B5"/>
    <w:rsid w:val="00356647"/>
    <w:rsid w:val="003A6961"/>
    <w:rsid w:val="00412F4A"/>
    <w:rsid w:val="00423A9B"/>
    <w:rsid w:val="00470D97"/>
    <w:rsid w:val="00475327"/>
    <w:rsid w:val="004B4E81"/>
    <w:rsid w:val="004C20E7"/>
    <w:rsid w:val="004C2773"/>
    <w:rsid w:val="004C4934"/>
    <w:rsid w:val="004C7370"/>
    <w:rsid w:val="005008AD"/>
    <w:rsid w:val="00511C94"/>
    <w:rsid w:val="00546DB8"/>
    <w:rsid w:val="005A576A"/>
    <w:rsid w:val="006334DB"/>
    <w:rsid w:val="006358DB"/>
    <w:rsid w:val="0065259F"/>
    <w:rsid w:val="00671551"/>
    <w:rsid w:val="00672B9E"/>
    <w:rsid w:val="007031A7"/>
    <w:rsid w:val="00705FD2"/>
    <w:rsid w:val="00725717"/>
    <w:rsid w:val="0076616C"/>
    <w:rsid w:val="0079015D"/>
    <w:rsid w:val="007C4CF4"/>
    <w:rsid w:val="008344C2"/>
    <w:rsid w:val="008470D6"/>
    <w:rsid w:val="0085503D"/>
    <w:rsid w:val="008B0658"/>
    <w:rsid w:val="008B6773"/>
    <w:rsid w:val="008C3A23"/>
    <w:rsid w:val="00964E6C"/>
    <w:rsid w:val="00967059"/>
    <w:rsid w:val="00982A20"/>
    <w:rsid w:val="009A6710"/>
    <w:rsid w:val="00A0445B"/>
    <w:rsid w:val="00A6098A"/>
    <w:rsid w:val="00A93A2D"/>
    <w:rsid w:val="00AB02DF"/>
    <w:rsid w:val="00AB21B9"/>
    <w:rsid w:val="00AD6505"/>
    <w:rsid w:val="00B03085"/>
    <w:rsid w:val="00B10686"/>
    <w:rsid w:val="00B71A57"/>
    <w:rsid w:val="00B82CAF"/>
    <w:rsid w:val="00B905A1"/>
    <w:rsid w:val="00B91003"/>
    <w:rsid w:val="00BC2F53"/>
    <w:rsid w:val="00BE6038"/>
    <w:rsid w:val="00BF6884"/>
    <w:rsid w:val="00C82799"/>
    <w:rsid w:val="00C946B3"/>
    <w:rsid w:val="00CB3D5F"/>
    <w:rsid w:val="00CB751B"/>
    <w:rsid w:val="00CE5EFE"/>
    <w:rsid w:val="00D473BA"/>
    <w:rsid w:val="00D8015B"/>
    <w:rsid w:val="00D8745D"/>
    <w:rsid w:val="00DF0DEB"/>
    <w:rsid w:val="00DF4705"/>
    <w:rsid w:val="00E0266A"/>
    <w:rsid w:val="00E62033"/>
    <w:rsid w:val="00E7295D"/>
    <w:rsid w:val="00E8219D"/>
    <w:rsid w:val="00E84D56"/>
    <w:rsid w:val="00ED1ECC"/>
    <w:rsid w:val="00ED73CA"/>
    <w:rsid w:val="00EE7261"/>
    <w:rsid w:val="00F121DF"/>
    <w:rsid w:val="00F80FD7"/>
    <w:rsid w:val="00FB3BE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451A4E"/>
  <w15:docId w15:val="{D9AD7746-EC0C-4D2E-B8CF-D1496D9C0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7059"/>
    <w:pPr>
      <w:spacing w:after="0" w:line="240" w:lineRule="auto"/>
      <w:jc w:val="both"/>
    </w:pPr>
    <w:rPr>
      <w:rFonts w:ascii="Arial" w:eastAsia="Times New Roman" w:hAnsi="Arial" w:cs="Times New Roman"/>
      <w:sz w:val="20"/>
      <w:szCs w:val="20"/>
    </w:rPr>
  </w:style>
  <w:style w:type="paragraph" w:styleId="Heading1">
    <w:name w:val="heading 1"/>
    <w:aliases w:val="VS1"/>
    <w:basedOn w:val="Normal"/>
    <w:next w:val="Normal"/>
    <w:link w:val="Heading1Char"/>
    <w:uiPriority w:val="9"/>
    <w:qFormat/>
    <w:rsid w:val="00412F4A"/>
    <w:pPr>
      <w:keepNext/>
      <w:outlineLvl w:val="0"/>
    </w:pPr>
    <w:rPr>
      <w:b/>
      <w:color w:val="000000"/>
      <w:kern w:val="28"/>
      <w:sz w:val="24"/>
      <w:szCs w:val="24"/>
      <w:lang w:val="en-GB"/>
    </w:rPr>
  </w:style>
  <w:style w:type="paragraph" w:styleId="Heading3">
    <w:name w:val="heading 3"/>
    <w:basedOn w:val="Normal"/>
    <w:next w:val="Normal"/>
    <w:link w:val="Heading3Char"/>
    <w:uiPriority w:val="9"/>
    <w:semiHidden/>
    <w:unhideWhenUsed/>
    <w:qFormat/>
    <w:rsid w:val="00BF6884"/>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6">
    <w:name w:val="heading 6"/>
    <w:basedOn w:val="Normal"/>
    <w:next w:val="Normal"/>
    <w:link w:val="Heading6Char"/>
    <w:uiPriority w:val="9"/>
    <w:semiHidden/>
    <w:unhideWhenUsed/>
    <w:qFormat/>
    <w:rsid w:val="00546DB8"/>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Heading 100,Body List Bullets,List Paragraph1,PL_Bullet Level 1,Bullet 1 BRS,Indent Paragraph,Table of contents numbered,List Paragraph 1,footer text"/>
    <w:basedOn w:val="Normal"/>
    <w:link w:val="ListParagraphChar"/>
    <w:uiPriority w:val="34"/>
    <w:qFormat/>
    <w:rsid w:val="00967059"/>
    <w:pPr>
      <w:spacing w:after="40"/>
      <w:ind w:left="720"/>
    </w:pPr>
    <w:rPr>
      <w:sz w:val="18"/>
      <w:szCs w:val="24"/>
      <w:lang w:val="en-GB"/>
    </w:rPr>
  </w:style>
  <w:style w:type="character" w:customStyle="1" w:styleId="ListParagraphChar">
    <w:name w:val="List Paragraph Char"/>
    <w:aliases w:val="Heading 100 Char,Body List Bullets Char,List Paragraph1 Char,PL_Bullet Level 1 Char,Bullet 1 BRS Char,Indent Paragraph Char,Table of contents numbered Char,List Paragraph 1 Char,footer text Char"/>
    <w:link w:val="ListParagraph"/>
    <w:uiPriority w:val="34"/>
    <w:locked/>
    <w:rsid w:val="00967059"/>
    <w:rPr>
      <w:rFonts w:ascii="Arial" w:eastAsia="Times New Roman" w:hAnsi="Arial" w:cs="Times New Roman"/>
      <w:sz w:val="18"/>
      <w:szCs w:val="24"/>
      <w:lang w:val="en-GB"/>
    </w:rPr>
  </w:style>
  <w:style w:type="paragraph" w:styleId="BalloonText">
    <w:name w:val="Balloon Text"/>
    <w:basedOn w:val="Normal"/>
    <w:link w:val="BalloonTextChar"/>
    <w:uiPriority w:val="99"/>
    <w:semiHidden/>
    <w:unhideWhenUsed/>
    <w:rsid w:val="0002672C"/>
    <w:rPr>
      <w:rFonts w:ascii="Tahoma" w:hAnsi="Tahoma" w:cs="Tahoma"/>
      <w:sz w:val="16"/>
      <w:szCs w:val="16"/>
    </w:rPr>
  </w:style>
  <w:style w:type="character" w:customStyle="1" w:styleId="BalloonTextChar">
    <w:name w:val="Balloon Text Char"/>
    <w:basedOn w:val="DefaultParagraphFont"/>
    <w:link w:val="BalloonText"/>
    <w:uiPriority w:val="99"/>
    <w:semiHidden/>
    <w:rsid w:val="0002672C"/>
    <w:rPr>
      <w:rFonts w:ascii="Tahoma" w:eastAsia="Times New Roman" w:hAnsi="Tahoma" w:cs="Tahoma"/>
      <w:sz w:val="16"/>
      <w:szCs w:val="16"/>
    </w:rPr>
  </w:style>
  <w:style w:type="character" w:customStyle="1" w:styleId="Heading1Char">
    <w:name w:val="Heading 1 Char"/>
    <w:aliases w:val="VS1 Char"/>
    <w:basedOn w:val="DefaultParagraphFont"/>
    <w:link w:val="Heading1"/>
    <w:uiPriority w:val="9"/>
    <w:rsid w:val="00412F4A"/>
    <w:rPr>
      <w:rFonts w:ascii="Arial" w:eastAsia="Times New Roman" w:hAnsi="Arial" w:cs="Times New Roman"/>
      <w:b/>
      <w:color w:val="000000"/>
      <w:kern w:val="28"/>
      <w:sz w:val="24"/>
      <w:szCs w:val="24"/>
      <w:lang w:val="en-GB"/>
    </w:rPr>
  </w:style>
  <w:style w:type="paragraph" w:customStyle="1" w:styleId="Default">
    <w:name w:val="Default"/>
    <w:rsid w:val="00982A20"/>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semiHidden/>
    <w:unhideWhenUsed/>
    <w:rsid w:val="004B4E81"/>
    <w:rPr>
      <w:rFonts w:ascii="Times New Roman" w:hAnsi="Times New Roman"/>
      <w:sz w:val="24"/>
      <w:szCs w:val="24"/>
    </w:rPr>
  </w:style>
  <w:style w:type="character" w:customStyle="1" w:styleId="Heading6Char">
    <w:name w:val="Heading 6 Char"/>
    <w:basedOn w:val="DefaultParagraphFont"/>
    <w:link w:val="Heading6"/>
    <w:uiPriority w:val="9"/>
    <w:semiHidden/>
    <w:rsid w:val="00546DB8"/>
    <w:rPr>
      <w:rFonts w:asciiTheme="majorHAnsi" w:eastAsiaTheme="majorEastAsia" w:hAnsiTheme="majorHAnsi" w:cstheme="majorBidi"/>
      <w:i/>
      <w:iCs/>
      <w:color w:val="243F60" w:themeColor="accent1" w:themeShade="7F"/>
      <w:sz w:val="20"/>
      <w:szCs w:val="20"/>
    </w:rPr>
  </w:style>
  <w:style w:type="paragraph" w:styleId="Header">
    <w:name w:val="header"/>
    <w:basedOn w:val="Normal"/>
    <w:link w:val="HeaderChar"/>
    <w:unhideWhenUsed/>
    <w:rsid w:val="00470D97"/>
    <w:pPr>
      <w:tabs>
        <w:tab w:val="center" w:pos="4513"/>
        <w:tab w:val="right" w:pos="9026"/>
      </w:tabs>
    </w:pPr>
  </w:style>
  <w:style w:type="character" w:customStyle="1" w:styleId="HeaderChar">
    <w:name w:val="Header Char"/>
    <w:basedOn w:val="DefaultParagraphFont"/>
    <w:link w:val="Header"/>
    <w:rsid w:val="00470D97"/>
    <w:rPr>
      <w:rFonts w:ascii="Arial" w:eastAsia="Times New Roman" w:hAnsi="Arial" w:cs="Times New Roman"/>
      <w:sz w:val="20"/>
      <w:szCs w:val="20"/>
    </w:rPr>
  </w:style>
  <w:style w:type="paragraph" w:styleId="Footer">
    <w:name w:val="footer"/>
    <w:basedOn w:val="Normal"/>
    <w:link w:val="FooterChar"/>
    <w:uiPriority w:val="99"/>
    <w:unhideWhenUsed/>
    <w:rsid w:val="00470D97"/>
    <w:pPr>
      <w:tabs>
        <w:tab w:val="center" w:pos="4513"/>
        <w:tab w:val="right" w:pos="9026"/>
      </w:tabs>
    </w:pPr>
  </w:style>
  <w:style w:type="character" w:customStyle="1" w:styleId="FooterChar">
    <w:name w:val="Footer Char"/>
    <w:basedOn w:val="DefaultParagraphFont"/>
    <w:link w:val="Footer"/>
    <w:uiPriority w:val="99"/>
    <w:rsid w:val="00470D97"/>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BF6884"/>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0D94CE-79ED-4B6C-8F65-1322979A36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4</Pages>
  <Words>806</Words>
  <Characters>4600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5396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Vorster</dc:creator>
  <cp:lastModifiedBy>Pfarelo Netshiongolwe</cp:lastModifiedBy>
  <cp:revision>5</cp:revision>
  <cp:lastPrinted>2019-11-12T07:50:00Z</cp:lastPrinted>
  <dcterms:created xsi:type="dcterms:W3CDTF">2022-06-02T10:04:00Z</dcterms:created>
  <dcterms:modified xsi:type="dcterms:W3CDTF">2022-07-06T11:20:00Z</dcterms:modified>
</cp:coreProperties>
</file>