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78"/>
        <w:gridCol w:w="54"/>
        <w:gridCol w:w="2316"/>
        <w:gridCol w:w="547"/>
        <w:gridCol w:w="3393"/>
        <w:gridCol w:w="43"/>
        <w:gridCol w:w="3249"/>
        <w:gridCol w:w="255"/>
        <w:gridCol w:w="43"/>
        <w:gridCol w:w="82"/>
        <w:gridCol w:w="2874"/>
        <w:gridCol w:w="40"/>
      </w:tblGrid>
      <w:tr w:rsidR="00D30A14" w:rsidRPr="00E3483D" w:rsidTr="00FE50A9">
        <w:tc>
          <w:tcPr>
            <w:tcW w:w="5000" w:type="pct"/>
            <w:gridSpan w:val="12"/>
          </w:tcPr>
          <w:p w:rsidR="00D30A14" w:rsidRPr="00E3483D" w:rsidRDefault="00D30A14" w:rsidP="008E7472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tbl>
            <w:tblPr>
              <w:tblW w:w="8647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647"/>
            </w:tblGrid>
            <w:tr w:rsidR="00D30A14" w:rsidRPr="00E3483D" w:rsidTr="00FE50A9">
              <w:trPr>
                <w:trHeight w:val="788"/>
              </w:trPr>
              <w:tc>
                <w:tcPr>
                  <w:tcW w:w="8647" w:type="dxa"/>
                </w:tcPr>
                <w:p w:rsidR="00D30A14" w:rsidRPr="00E3483D" w:rsidRDefault="00D30A14" w:rsidP="00D30A14">
                  <w:pPr>
                    <w:pStyle w:val="Default"/>
                    <w:spacing w:line="360" w:lineRule="auto"/>
                    <w:ind w:left="176"/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</w:pPr>
                  <w:r w:rsidRPr="00E3483D"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>TARGET</w:t>
                  </w:r>
                </w:p>
                <w:p w:rsidR="00D30A14" w:rsidRDefault="00D30A14" w:rsidP="00D30A14">
                  <w:pPr>
                    <w:pStyle w:val="Default"/>
                    <w:spacing w:line="360" w:lineRule="auto"/>
                    <w:ind w:left="176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  <w:r w:rsidRPr="00E3483D">
                    <w:rPr>
                      <w:rFonts w:ascii="Arial Narrow" w:hAnsi="Arial Narrow"/>
                      <w:bCs/>
                      <w:sz w:val="22"/>
                      <w:szCs w:val="22"/>
                    </w:rPr>
                    <w:t xml:space="preserve">The Service Provider must adhere to the </w:t>
                  </w:r>
                  <w:r>
                    <w:rPr>
                      <w:rFonts w:ascii="Arial Narrow" w:hAnsi="Arial Narrow"/>
                      <w:bCs/>
                      <w:sz w:val="22"/>
                      <w:szCs w:val="22"/>
                    </w:rPr>
                    <w:t>required</w:t>
                  </w:r>
                  <w:r w:rsidRPr="00E3483D">
                    <w:rPr>
                      <w:rFonts w:ascii="Arial Narrow" w:hAnsi="Arial Narrow"/>
                      <w:bCs/>
                      <w:sz w:val="22"/>
                      <w:szCs w:val="22"/>
                    </w:rPr>
                    <w:t xml:space="preserve"> collection and banking schedules</w:t>
                  </w:r>
                  <w:r w:rsidR="007C5F42">
                    <w:rPr>
                      <w:rFonts w:ascii="Arial Narrow" w:hAnsi="Arial Narrow"/>
                      <w:bCs/>
                      <w:sz w:val="22"/>
                      <w:szCs w:val="22"/>
                    </w:rPr>
                    <w:t xml:space="preserve"> as well as reporting standards.</w:t>
                  </w:r>
                  <w:r>
                    <w:rPr>
                      <w:rFonts w:ascii="Arial Narrow" w:hAnsi="Arial Narrow"/>
                      <w:bCs/>
                      <w:sz w:val="22"/>
                      <w:szCs w:val="22"/>
                    </w:rPr>
                    <w:t xml:space="preserve"> </w:t>
                  </w:r>
                </w:p>
                <w:p w:rsidR="00D30A14" w:rsidRPr="00E3483D" w:rsidRDefault="00D30A14" w:rsidP="00D30A14">
                  <w:pPr>
                    <w:pStyle w:val="Default"/>
                    <w:spacing w:line="360" w:lineRule="auto"/>
                    <w:ind w:left="176"/>
                    <w:rPr>
                      <w:rFonts w:ascii="Arial Narrow" w:hAnsi="Arial Narrow"/>
                      <w:bCs/>
                      <w:sz w:val="22"/>
                      <w:szCs w:val="22"/>
                    </w:rPr>
                  </w:pPr>
                </w:p>
              </w:tc>
            </w:tr>
          </w:tbl>
          <w:p w:rsidR="00D30A14" w:rsidRPr="00E3483D" w:rsidRDefault="00D30A14" w:rsidP="008E7472">
            <w:pPr>
              <w:rPr>
                <w:rFonts w:ascii="Arial Narrow" w:hAnsi="Arial Narrow" w:cs="Arial"/>
              </w:rPr>
            </w:pPr>
          </w:p>
        </w:tc>
      </w:tr>
      <w:tr w:rsidR="00346126" w:rsidRPr="00E3483D" w:rsidTr="00FE50A9">
        <w:tc>
          <w:tcPr>
            <w:tcW w:w="451" w:type="pct"/>
          </w:tcPr>
          <w:p w:rsidR="00346126" w:rsidRDefault="00346126" w:rsidP="00BF564A">
            <w:pPr>
              <w:pStyle w:val="Default"/>
              <w:ind w:hanging="108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Column 1</w:t>
            </w:r>
          </w:p>
        </w:tc>
        <w:tc>
          <w:tcPr>
            <w:tcW w:w="1029" w:type="pct"/>
            <w:gridSpan w:val="3"/>
          </w:tcPr>
          <w:p w:rsidR="00346126" w:rsidRPr="00E3483D" w:rsidRDefault="00346126" w:rsidP="00FE50A9">
            <w:pPr>
              <w:pStyle w:val="Default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Column 2 </w:t>
            </w:r>
          </w:p>
        </w:tc>
        <w:tc>
          <w:tcPr>
            <w:tcW w:w="1212" w:type="pct"/>
            <w:gridSpan w:val="2"/>
          </w:tcPr>
          <w:p w:rsidR="00346126" w:rsidRPr="00E3483D" w:rsidRDefault="00346126" w:rsidP="002458B2">
            <w:pPr>
              <w:pStyle w:val="Default"/>
              <w:ind w:left="-69" w:right="-358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Column 3 </w:t>
            </w:r>
          </w:p>
        </w:tc>
        <w:tc>
          <w:tcPr>
            <w:tcW w:w="1280" w:type="pct"/>
            <w:gridSpan w:val="4"/>
            <w:tcBorders>
              <w:right w:val="single" w:sz="4" w:space="0" w:color="auto"/>
            </w:tcBorders>
          </w:tcPr>
          <w:p w:rsidR="00346126" w:rsidRDefault="00346126" w:rsidP="00F06268">
            <w:pPr>
              <w:pStyle w:val="Default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Column 4 </w:t>
            </w:r>
          </w:p>
        </w:tc>
        <w:tc>
          <w:tcPr>
            <w:tcW w:w="1028" w:type="pct"/>
            <w:gridSpan w:val="2"/>
            <w:tcBorders>
              <w:right w:val="single" w:sz="4" w:space="0" w:color="auto"/>
            </w:tcBorders>
          </w:tcPr>
          <w:p w:rsidR="00346126" w:rsidRDefault="00346126" w:rsidP="00F06268">
            <w:pPr>
              <w:pStyle w:val="Default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Column 5 </w:t>
            </w:r>
          </w:p>
        </w:tc>
      </w:tr>
      <w:tr w:rsidR="00671586" w:rsidRPr="00E3483D" w:rsidTr="00FE50A9">
        <w:tc>
          <w:tcPr>
            <w:tcW w:w="451" w:type="pct"/>
          </w:tcPr>
          <w:p w:rsidR="00384707" w:rsidRPr="00E3483D" w:rsidRDefault="00384707" w:rsidP="00FE50A9">
            <w:pPr>
              <w:pStyle w:val="Default"/>
              <w:ind w:left="317" w:hanging="317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#</w:t>
            </w:r>
          </w:p>
        </w:tc>
        <w:tc>
          <w:tcPr>
            <w:tcW w:w="1029" w:type="pct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682"/>
            </w:tblGrid>
            <w:tr w:rsidR="00FE50A9" w:rsidRPr="00FE50A9" w:rsidTr="00FE50A9">
              <w:trPr>
                <w:trHeight w:val="94"/>
              </w:trPr>
              <w:tc>
                <w:tcPr>
                  <w:tcW w:w="1682" w:type="dxa"/>
                </w:tcPr>
                <w:p w:rsidR="00FE50A9" w:rsidRPr="00FE50A9" w:rsidRDefault="00FE50A9" w:rsidP="005E69C6">
                  <w:pPr>
                    <w:spacing w:after="0" w:line="240" w:lineRule="auto"/>
                    <w:jc w:val="both"/>
                    <w:rPr>
                      <w:b/>
                    </w:rPr>
                  </w:pPr>
                  <w:r w:rsidRPr="00FE50A9">
                    <w:rPr>
                      <w:b/>
                    </w:rPr>
                    <w:t xml:space="preserve">Service Level Descriptions </w:t>
                  </w:r>
                </w:p>
              </w:tc>
            </w:tr>
          </w:tbl>
          <w:p w:rsidR="00384707" w:rsidRPr="00FE50A9" w:rsidRDefault="00384707" w:rsidP="00FE50A9">
            <w:pPr>
              <w:rPr>
                <w:rFonts w:cs="Arial"/>
                <w:b/>
              </w:rPr>
            </w:pPr>
          </w:p>
        </w:tc>
        <w:tc>
          <w:tcPr>
            <w:tcW w:w="1212" w:type="pct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65"/>
            </w:tblGrid>
            <w:tr w:rsidR="00384707" w:rsidRPr="00FE50A9" w:rsidTr="00FE50A9">
              <w:trPr>
                <w:trHeight w:val="251"/>
              </w:trPr>
              <w:tc>
                <w:tcPr>
                  <w:tcW w:w="2165" w:type="dxa"/>
                </w:tcPr>
                <w:p w:rsidR="00384707" w:rsidRPr="00FE50A9" w:rsidRDefault="00384707" w:rsidP="005E69C6">
                  <w:pPr>
                    <w:spacing w:after="0" w:line="240" w:lineRule="auto"/>
                    <w:jc w:val="both"/>
                    <w:rPr>
                      <w:rFonts w:ascii="Arial Narrow" w:hAnsi="Arial Narrow"/>
                      <w:b/>
                    </w:rPr>
                  </w:pPr>
                  <w:r w:rsidRPr="00FE50A9">
                    <w:rPr>
                      <w:rFonts w:ascii="Arial Narrow" w:hAnsi="Arial Narrow"/>
                      <w:b/>
                      <w:bCs/>
                    </w:rPr>
                    <w:t xml:space="preserve">Service Level Failures </w:t>
                  </w:r>
                </w:p>
              </w:tc>
            </w:tr>
          </w:tbl>
          <w:p w:rsidR="00384707" w:rsidRPr="00FE50A9" w:rsidRDefault="00384707" w:rsidP="002458B2">
            <w:pPr>
              <w:ind w:right="-108"/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2308" w:type="pct"/>
            <w:gridSpan w:val="6"/>
          </w:tcPr>
          <w:tbl>
            <w:tblPr>
              <w:tblW w:w="4872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142"/>
              <w:gridCol w:w="1730"/>
            </w:tblGrid>
            <w:tr w:rsidR="00384707" w:rsidRPr="00E3483D" w:rsidTr="00FE50A9">
              <w:trPr>
                <w:trHeight w:val="1014"/>
              </w:trPr>
              <w:tc>
                <w:tcPr>
                  <w:tcW w:w="3142" w:type="dxa"/>
                  <w:tcBorders>
                    <w:right w:val="single" w:sz="4" w:space="0" w:color="auto"/>
                  </w:tcBorders>
                </w:tcPr>
                <w:p w:rsidR="00384707" w:rsidRPr="00E3483D" w:rsidRDefault="00671586" w:rsidP="00F06268">
                  <w:pPr>
                    <w:pStyle w:val="Default"/>
                    <w:jc w:val="both"/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</w:pPr>
                  <w:r w:rsidRPr="00E3483D"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>The Amount at Risk shall be determined at 25 percentage of the amount invoiced in month</w:t>
                  </w:r>
                  <w:r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 xml:space="preserve"> the</w:t>
                  </w:r>
                  <w:r w:rsidRPr="00E3483D"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 xml:space="preserve"> Service Level Failure occurred.</w:t>
                  </w:r>
                </w:p>
              </w:tc>
              <w:tc>
                <w:tcPr>
                  <w:tcW w:w="1730" w:type="dxa"/>
                  <w:tcBorders>
                    <w:left w:val="single" w:sz="4" w:space="0" w:color="auto"/>
                  </w:tcBorders>
                </w:tcPr>
                <w:p w:rsidR="00384707" w:rsidRPr="00E3483D" w:rsidRDefault="00671586" w:rsidP="00F06268">
                  <w:pPr>
                    <w:pStyle w:val="Default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22"/>
                      <w:szCs w:val="22"/>
                    </w:rPr>
                    <w:t xml:space="preserve">Other measures </w:t>
                  </w:r>
                </w:p>
              </w:tc>
            </w:tr>
          </w:tbl>
          <w:p w:rsidR="00384707" w:rsidRPr="00E3483D" w:rsidRDefault="00384707" w:rsidP="008E7472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E3483D" w:rsidRPr="00E3483D" w:rsidTr="00FE50A9">
        <w:tc>
          <w:tcPr>
            <w:tcW w:w="5000" w:type="pct"/>
            <w:gridSpan w:val="12"/>
          </w:tcPr>
          <w:p w:rsidR="00C47B66" w:rsidRDefault="00C47B66" w:rsidP="00C47B66">
            <w:pPr>
              <w:pStyle w:val="Default"/>
              <w:spacing w:line="360" w:lineRule="auto"/>
              <w:ind w:left="176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:rsidR="00E3483D" w:rsidRDefault="00E3483D" w:rsidP="00BF564A">
            <w:pPr>
              <w:pStyle w:val="Default"/>
              <w:numPr>
                <w:ilvl w:val="0"/>
                <w:numId w:val="2"/>
              </w:numPr>
              <w:spacing w:line="360" w:lineRule="auto"/>
              <w:ind w:left="176" w:right="-142" w:hanging="284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Adherence to collection </w:t>
            </w:r>
            <w:r w:rsidR="00C47B66">
              <w:rPr>
                <w:rFonts w:ascii="Arial Narrow" w:hAnsi="Arial Narrow"/>
                <w:b/>
                <w:bCs/>
                <w:sz w:val="22"/>
                <w:szCs w:val="22"/>
              </w:rPr>
              <w:t>schedule</w:t>
            </w:r>
          </w:p>
          <w:p w:rsidR="00C47B66" w:rsidRPr="00E3483D" w:rsidRDefault="00C47B66" w:rsidP="00C47B66">
            <w:pPr>
              <w:pStyle w:val="Default"/>
              <w:spacing w:line="360" w:lineRule="auto"/>
              <w:ind w:left="176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671586" w:rsidRPr="00E3483D" w:rsidTr="00FE50A9">
        <w:tc>
          <w:tcPr>
            <w:tcW w:w="470" w:type="pct"/>
            <w:gridSpan w:val="2"/>
            <w:vMerge w:val="restart"/>
          </w:tcPr>
          <w:p w:rsidR="00671586" w:rsidRPr="00E3483D" w:rsidRDefault="00671586" w:rsidP="002458B2">
            <w:pPr>
              <w:pStyle w:val="ListParagraph"/>
              <w:numPr>
                <w:ilvl w:val="1"/>
                <w:numId w:val="2"/>
              </w:numPr>
              <w:ind w:left="426" w:hanging="426"/>
              <w:rPr>
                <w:rFonts w:ascii="Arial Narrow" w:hAnsi="Arial Narrow" w:cs="Arial"/>
              </w:rPr>
            </w:pPr>
          </w:p>
        </w:tc>
        <w:tc>
          <w:tcPr>
            <w:tcW w:w="1010" w:type="pct"/>
            <w:gridSpan w:val="2"/>
            <w:vMerge w:val="restart"/>
          </w:tcPr>
          <w:p w:rsidR="00671586" w:rsidRPr="00E3483D" w:rsidRDefault="001D58B1" w:rsidP="007C5F42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The Service Provider must adhere to collection schedule in </w:t>
            </w:r>
            <w:r w:rsidR="007C5F42">
              <w:rPr>
                <w:rFonts w:ascii="Arial Narrow" w:hAnsi="Arial Narrow" w:cs="Arial"/>
              </w:rPr>
              <w:t xml:space="preserve">all </w:t>
            </w:r>
            <w:proofErr w:type="gramStart"/>
            <w:r w:rsidR="007C5F42">
              <w:rPr>
                <w:rFonts w:ascii="Arial Narrow" w:hAnsi="Arial Narrow" w:cs="Arial"/>
              </w:rPr>
              <w:t xml:space="preserve">awarded </w:t>
            </w:r>
            <w:r>
              <w:rPr>
                <w:rFonts w:ascii="Arial Narrow" w:hAnsi="Arial Narrow" w:cs="Arial"/>
              </w:rPr>
              <w:t xml:space="preserve"> sites</w:t>
            </w:r>
            <w:proofErr w:type="gramEnd"/>
            <w:r w:rsidR="007C5F42">
              <w:rPr>
                <w:rFonts w:ascii="Arial Narrow" w:hAnsi="Arial Narrow" w:cs="Arial"/>
              </w:rPr>
              <w:t>.</w:t>
            </w:r>
            <w:r>
              <w:rPr>
                <w:rFonts w:ascii="Arial Narrow" w:hAnsi="Arial Narrow" w:cs="Arial"/>
              </w:rPr>
              <w:t xml:space="preserve">. </w:t>
            </w:r>
            <w:r w:rsidR="00671586" w:rsidRPr="00E3483D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212" w:type="pct"/>
            <w:gridSpan w:val="2"/>
          </w:tcPr>
          <w:p w:rsidR="00671586" w:rsidRPr="00E3483D" w:rsidRDefault="001D58B1" w:rsidP="005E69C6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One (1) incident of failure to adhere to</w:t>
            </w:r>
            <w:r w:rsidR="00FE50A9">
              <w:rPr>
                <w:rFonts w:ascii="Arial Narrow" w:hAnsi="Arial Narrow" w:cs="Arial"/>
              </w:rPr>
              <w:t xml:space="preserve"> the </w:t>
            </w:r>
            <w:r>
              <w:rPr>
                <w:rFonts w:ascii="Arial Narrow" w:hAnsi="Arial Narrow" w:cs="Arial"/>
              </w:rPr>
              <w:t>agreed collection schedule in any month.</w:t>
            </w:r>
          </w:p>
        </w:tc>
        <w:tc>
          <w:tcPr>
            <w:tcW w:w="1146" w:type="pct"/>
          </w:tcPr>
          <w:p w:rsidR="00671586" w:rsidRPr="00E3483D" w:rsidRDefault="001D58B1" w:rsidP="002458B2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80% of the Amount at Risk</w:t>
            </w:r>
          </w:p>
        </w:tc>
        <w:tc>
          <w:tcPr>
            <w:tcW w:w="1162" w:type="pct"/>
            <w:gridSpan w:val="5"/>
          </w:tcPr>
          <w:p w:rsidR="00671586" w:rsidRPr="00E3483D" w:rsidRDefault="00671586" w:rsidP="002458B2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671586" w:rsidRPr="00E3483D" w:rsidTr="00FE50A9">
        <w:tc>
          <w:tcPr>
            <w:tcW w:w="470" w:type="pct"/>
            <w:gridSpan w:val="2"/>
            <w:vMerge/>
          </w:tcPr>
          <w:p w:rsidR="00671586" w:rsidRPr="00E3483D" w:rsidRDefault="00671586" w:rsidP="008E7472">
            <w:pPr>
              <w:rPr>
                <w:rFonts w:ascii="Arial Narrow" w:hAnsi="Arial Narrow" w:cs="Arial"/>
              </w:rPr>
            </w:pPr>
          </w:p>
        </w:tc>
        <w:tc>
          <w:tcPr>
            <w:tcW w:w="1010" w:type="pct"/>
            <w:gridSpan w:val="2"/>
            <w:vMerge/>
          </w:tcPr>
          <w:p w:rsidR="00671586" w:rsidRPr="00E3483D" w:rsidRDefault="00671586" w:rsidP="008E7472">
            <w:pPr>
              <w:rPr>
                <w:rFonts w:ascii="Arial Narrow" w:hAnsi="Arial Narrow" w:cs="Arial"/>
              </w:rPr>
            </w:pPr>
          </w:p>
        </w:tc>
        <w:tc>
          <w:tcPr>
            <w:tcW w:w="1212" w:type="pct"/>
            <w:gridSpan w:val="2"/>
          </w:tcPr>
          <w:p w:rsidR="00671586" w:rsidRPr="00E3483D" w:rsidRDefault="00FE50A9" w:rsidP="005E69C6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 s</w:t>
            </w:r>
            <w:r w:rsidR="001D58B1">
              <w:rPr>
                <w:rFonts w:ascii="Arial Narrow" w:hAnsi="Arial Narrow" w:cs="Arial"/>
              </w:rPr>
              <w:t xml:space="preserve">econd incident of failure to adhere to </w:t>
            </w:r>
            <w:r>
              <w:rPr>
                <w:rFonts w:ascii="Arial Narrow" w:hAnsi="Arial Narrow" w:cs="Arial"/>
              </w:rPr>
              <w:t>the agreed</w:t>
            </w:r>
            <w:r w:rsidR="001D58B1">
              <w:rPr>
                <w:rFonts w:ascii="Arial Narrow" w:hAnsi="Arial Narrow" w:cs="Arial"/>
              </w:rPr>
              <w:t xml:space="preserve"> collection</w:t>
            </w:r>
            <w:r>
              <w:rPr>
                <w:rFonts w:ascii="Arial Narrow" w:hAnsi="Arial Narrow" w:cs="Arial"/>
              </w:rPr>
              <w:t xml:space="preserve"> schedule</w:t>
            </w:r>
            <w:r w:rsidR="001D58B1">
              <w:rPr>
                <w:rFonts w:ascii="Arial Narrow" w:hAnsi="Arial Narrow" w:cs="Arial"/>
              </w:rPr>
              <w:t xml:space="preserve"> in the </w:t>
            </w:r>
            <w:r w:rsidR="008855D0">
              <w:rPr>
                <w:rFonts w:ascii="Arial Narrow" w:hAnsi="Arial Narrow" w:cs="Arial"/>
              </w:rPr>
              <w:t xml:space="preserve">same </w:t>
            </w:r>
            <w:r w:rsidR="001D58B1">
              <w:rPr>
                <w:rFonts w:ascii="Arial Narrow" w:hAnsi="Arial Narrow" w:cs="Arial"/>
              </w:rPr>
              <w:t xml:space="preserve">month </w:t>
            </w:r>
            <w:r>
              <w:rPr>
                <w:rFonts w:ascii="Arial Narrow" w:hAnsi="Arial Narrow" w:cs="Arial"/>
              </w:rPr>
              <w:t>as the month of</w:t>
            </w:r>
            <w:r w:rsidR="001D58B1">
              <w:rPr>
                <w:rFonts w:ascii="Arial Narrow" w:hAnsi="Arial Narrow" w:cs="Arial"/>
              </w:rPr>
              <w:t xml:space="preserve"> the occurrence of the first incident.</w:t>
            </w:r>
          </w:p>
        </w:tc>
        <w:tc>
          <w:tcPr>
            <w:tcW w:w="1146" w:type="pct"/>
          </w:tcPr>
          <w:p w:rsidR="00671586" w:rsidRPr="00E3483D" w:rsidRDefault="001D58B1" w:rsidP="008E747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100% of the Amount at Risk</w:t>
            </w:r>
          </w:p>
        </w:tc>
        <w:tc>
          <w:tcPr>
            <w:tcW w:w="1162" w:type="pct"/>
            <w:gridSpan w:val="5"/>
          </w:tcPr>
          <w:p w:rsidR="00671586" w:rsidRPr="00E3483D" w:rsidRDefault="00671586" w:rsidP="005E69C6">
            <w:pPr>
              <w:jc w:val="both"/>
              <w:rPr>
                <w:rFonts w:ascii="Arial Narrow" w:hAnsi="Arial Narrow" w:cs="Arial"/>
              </w:rPr>
            </w:pPr>
            <w:r w:rsidRPr="00E3483D">
              <w:rPr>
                <w:rFonts w:ascii="Arial Narrow" w:hAnsi="Arial Narrow" w:cs="Arial"/>
              </w:rPr>
              <w:t>SARS also reserves the right to terminate the Agreement or a portion of the Services</w:t>
            </w:r>
          </w:p>
        </w:tc>
      </w:tr>
      <w:tr w:rsidR="0026086A" w:rsidRPr="00E3483D" w:rsidTr="00FE50A9">
        <w:trPr>
          <w:trHeight w:val="756"/>
        </w:trPr>
        <w:tc>
          <w:tcPr>
            <w:tcW w:w="5000" w:type="pct"/>
            <w:gridSpan w:val="12"/>
          </w:tcPr>
          <w:p w:rsidR="0026086A" w:rsidRDefault="0026086A" w:rsidP="00BF564A">
            <w:pPr>
              <w:pStyle w:val="Default"/>
              <w:spacing w:line="360" w:lineRule="auto"/>
              <w:ind w:left="176"/>
              <w:jc w:val="center"/>
              <w:rPr>
                <w:rFonts w:ascii="Arial Narrow" w:hAnsi="Arial Narrow"/>
                <w:b/>
              </w:rPr>
            </w:pPr>
          </w:p>
          <w:p w:rsidR="0026086A" w:rsidRPr="00E3483D" w:rsidRDefault="0026086A" w:rsidP="00BF564A">
            <w:pPr>
              <w:pStyle w:val="Default"/>
              <w:numPr>
                <w:ilvl w:val="0"/>
                <w:numId w:val="2"/>
              </w:numPr>
              <w:spacing w:line="360" w:lineRule="auto"/>
              <w:ind w:left="176" w:right="-142" w:hanging="284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83D">
              <w:rPr>
                <w:rFonts w:ascii="Arial Narrow" w:hAnsi="Arial Narrow"/>
                <w:b/>
              </w:rPr>
              <w:t>Adherence to banking schedules</w:t>
            </w:r>
          </w:p>
        </w:tc>
      </w:tr>
      <w:tr w:rsidR="0026086A" w:rsidRPr="00E3483D" w:rsidTr="00FE50A9">
        <w:tc>
          <w:tcPr>
            <w:tcW w:w="470" w:type="pct"/>
            <w:gridSpan w:val="2"/>
            <w:vMerge w:val="restart"/>
          </w:tcPr>
          <w:p w:rsidR="0026086A" w:rsidRPr="00E3483D" w:rsidRDefault="0026086A" w:rsidP="00841D8A">
            <w:pPr>
              <w:pStyle w:val="ListParagraph"/>
              <w:numPr>
                <w:ilvl w:val="1"/>
                <w:numId w:val="2"/>
              </w:numPr>
              <w:ind w:left="426" w:hanging="426"/>
              <w:rPr>
                <w:rFonts w:ascii="Arial Narrow" w:hAnsi="Arial Narrow" w:cs="Arial"/>
              </w:rPr>
            </w:pPr>
          </w:p>
        </w:tc>
        <w:tc>
          <w:tcPr>
            <w:tcW w:w="1010" w:type="pct"/>
            <w:gridSpan w:val="2"/>
            <w:vMerge w:val="restart"/>
          </w:tcPr>
          <w:p w:rsidR="0026086A" w:rsidRPr="00E3483D" w:rsidRDefault="0026086A" w:rsidP="005E69C6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The Service Provider must bank cash and/or cheques on  the same date of collection</w:t>
            </w:r>
          </w:p>
        </w:tc>
        <w:tc>
          <w:tcPr>
            <w:tcW w:w="1212" w:type="pct"/>
            <w:gridSpan w:val="2"/>
          </w:tcPr>
          <w:p w:rsidR="0026086A" w:rsidRPr="00E3483D" w:rsidRDefault="0026086A" w:rsidP="005E69C6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One [1] incident of failure to bank on the collection date in any month</w:t>
            </w:r>
          </w:p>
        </w:tc>
        <w:tc>
          <w:tcPr>
            <w:tcW w:w="1251" w:type="pct"/>
            <w:gridSpan w:val="3"/>
          </w:tcPr>
          <w:p w:rsidR="0026086A" w:rsidRPr="00E3483D" w:rsidRDefault="0026086A" w:rsidP="00841D8A">
            <w:pPr>
              <w:rPr>
                <w:rFonts w:ascii="Arial Narrow" w:hAnsi="Arial Narrow" w:cs="Arial"/>
              </w:rPr>
            </w:pPr>
            <w:r w:rsidRPr="00E3483D">
              <w:rPr>
                <w:rFonts w:ascii="Arial Narrow" w:hAnsi="Arial Narrow" w:cs="Arial"/>
              </w:rPr>
              <w:t>80% of the Amount at Risk</w:t>
            </w:r>
          </w:p>
        </w:tc>
        <w:tc>
          <w:tcPr>
            <w:tcW w:w="1057" w:type="pct"/>
            <w:gridSpan w:val="3"/>
          </w:tcPr>
          <w:p w:rsidR="0026086A" w:rsidRPr="00E3483D" w:rsidRDefault="0026086A" w:rsidP="00841D8A">
            <w:pPr>
              <w:rPr>
                <w:rFonts w:ascii="Arial Narrow" w:hAnsi="Arial Narrow" w:cs="Arial"/>
              </w:rPr>
            </w:pPr>
          </w:p>
        </w:tc>
      </w:tr>
      <w:tr w:rsidR="0026086A" w:rsidRPr="00E3483D" w:rsidTr="00FE50A9">
        <w:tc>
          <w:tcPr>
            <w:tcW w:w="470" w:type="pct"/>
            <w:gridSpan w:val="2"/>
            <w:vMerge/>
          </w:tcPr>
          <w:p w:rsidR="0026086A" w:rsidRPr="00E3483D" w:rsidRDefault="0026086A" w:rsidP="00841D8A">
            <w:pPr>
              <w:rPr>
                <w:rFonts w:ascii="Arial Narrow" w:hAnsi="Arial Narrow" w:cs="Arial"/>
              </w:rPr>
            </w:pPr>
          </w:p>
        </w:tc>
        <w:tc>
          <w:tcPr>
            <w:tcW w:w="1010" w:type="pct"/>
            <w:gridSpan w:val="2"/>
            <w:vMerge/>
          </w:tcPr>
          <w:p w:rsidR="0026086A" w:rsidRPr="00E3483D" w:rsidRDefault="0026086A" w:rsidP="00841D8A">
            <w:pPr>
              <w:rPr>
                <w:rFonts w:ascii="Arial Narrow" w:hAnsi="Arial Narrow" w:cs="Arial"/>
              </w:rPr>
            </w:pPr>
          </w:p>
        </w:tc>
        <w:tc>
          <w:tcPr>
            <w:tcW w:w="1212" w:type="pct"/>
            <w:gridSpan w:val="2"/>
          </w:tcPr>
          <w:p w:rsidR="0026086A" w:rsidRPr="00E3483D" w:rsidRDefault="005E69C6" w:rsidP="005E69C6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 second incident of failure to bank on the collection date in the same month as the month of the occurrence of the first incident</w:t>
            </w:r>
            <w:proofErr w:type="gramStart"/>
            <w:r>
              <w:rPr>
                <w:rFonts w:ascii="Arial Narrow" w:hAnsi="Arial Narrow" w:cs="Arial"/>
              </w:rPr>
              <w:t>..</w:t>
            </w:r>
            <w:proofErr w:type="gramEnd"/>
          </w:p>
        </w:tc>
        <w:tc>
          <w:tcPr>
            <w:tcW w:w="1251" w:type="pct"/>
            <w:gridSpan w:val="3"/>
          </w:tcPr>
          <w:p w:rsidR="0026086A" w:rsidRPr="00E3483D" w:rsidRDefault="0026086A" w:rsidP="00841D8A">
            <w:pPr>
              <w:rPr>
                <w:rFonts w:ascii="Arial Narrow" w:hAnsi="Arial Narrow" w:cs="Arial"/>
              </w:rPr>
            </w:pPr>
            <w:r w:rsidRPr="00E3483D">
              <w:rPr>
                <w:rFonts w:ascii="Arial Narrow" w:hAnsi="Arial Narrow" w:cs="Arial"/>
              </w:rPr>
              <w:t>100 % of the Amount at Risk</w:t>
            </w:r>
          </w:p>
        </w:tc>
        <w:tc>
          <w:tcPr>
            <w:tcW w:w="1057" w:type="pct"/>
            <w:gridSpan w:val="3"/>
          </w:tcPr>
          <w:p w:rsidR="0026086A" w:rsidRPr="00E3483D" w:rsidRDefault="0026086A" w:rsidP="005E69C6">
            <w:pPr>
              <w:jc w:val="both"/>
              <w:rPr>
                <w:rFonts w:ascii="Arial Narrow" w:hAnsi="Arial Narrow" w:cs="Arial"/>
              </w:rPr>
            </w:pPr>
            <w:r w:rsidRPr="00E3483D">
              <w:rPr>
                <w:rFonts w:ascii="Arial Narrow" w:hAnsi="Arial Narrow" w:cs="Arial"/>
              </w:rPr>
              <w:t>SARS also reserves the right to terminate the Agreement or a portion of the Services</w:t>
            </w:r>
          </w:p>
        </w:tc>
      </w:tr>
      <w:tr w:rsidR="0026086A" w:rsidRPr="00E3483D" w:rsidTr="00FE50A9">
        <w:tc>
          <w:tcPr>
            <w:tcW w:w="5000" w:type="pct"/>
            <w:gridSpan w:val="12"/>
          </w:tcPr>
          <w:p w:rsidR="0026086A" w:rsidRDefault="0026086A" w:rsidP="00DB6976">
            <w:pPr>
              <w:pStyle w:val="Default"/>
              <w:spacing w:line="360" w:lineRule="auto"/>
              <w:ind w:left="176"/>
              <w:rPr>
                <w:rFonts w:ascii="Arial Narrow" w:hAnsi="Arial Narrow"/>
                <w:b/>
              </w:rPr>
            </w:pPr>
          </w:p>
          <w:p w:rsidR="0026086A" w:rsidRDefault="0026086A" w:rsidP="00DB6976">
            <w:pPr>
              <w:pStyle w:val="Default"/>
              <w:numPr>
                <w:ilvl w:val="0"/>
                <w:numId w:val="2"/>
              </w:numPr>
              <w:spacing w:line="360" w:lineRule="auto"/>
              <w:ind w:left="176" w:hanging="284"/>
              <w:jc w:val="center"/>
              <w:rPr>
                <w:rFonts w:ascii="Arial Narrow" w:hAnsi="Arial Narrow"/>
                <w:b/>
              </w:rPr>
            </w:pPr>
            <w:r w:rsidRPr="00DB6976">
              <w:rPr>
                <w:rFonts w:ascii="Arial Narrow" w:hAnsi="Arial Narrow"/>
                <w:b/>
              </w:rPr>
              <w:lastRenderedPageBreak/>
              <w:t>Reporting</w:t>
            </w:r>
          </w:p>
          <w:p w:rsidR="0026086A" w:rsidRPr="00DB6976" w:rsidRDefault="0026086A" w:rsidP="00DB6976">
            <w:pPr>
              <w:pStyle w:val="Default"/>
              <w:spacing w:line="360" w:lineRule="auto"/>
              <w:ind w:left="176"/>
              <w:rPr>
                <w:rFonts w:ascii="Arial Narrow" w:hAnsi="Arial Narrow"/>
                <w:b/>
              </w:rPr>
            </w:pPr>
          </w:p>
        </w:tc>
      </w:tr>
      <w:tr w:rsidR="0026086A" w:rsidRPr="00E3483D" w:rsidTr="00FE50A9">
        <w:trPr>
          <w:gridAfter w:val="1"/>
          <w:wAfter w:w="14" w:type="pct"/>
        </w:trPr>
        <w:tc>
          <w:tcPr>
            <w:tcW w:w="451" w:type="pct"/>
            <w:vMerge w:val="restart"/>
          </w:tcPr>
          <w:p w:rsidR="0026086A" w:rsidRPr="00DB6976" w:rsidRDefault="0026086A" w:rsidP="00DB6976">
            <w:pPr>
              <w:pStyle w:val="ListParagraph"/>
              <w:numPr>
                <w:ilvl w:val="1"/>
                <w:numId w:val="2"/>
              </w:numPr>
              <w:ind w:left="426" w:hanging="426"/>
              <w:rPr>
                <w:rFonts w:ascii="Arial Narrow" w:hAnsi="Arial Narrow"/>
              </w:rPr>
            </w:pPr>
          </w:p>
        </w:tc>
        <w:tc>
          <w:tcPr>
            <w:tcW w:w="836" w:type="pct"/>
            <w:gridSpan w:val="2"/>
            <w:vMerge w:val="restart"/>
          </w:tcPr>
          <w:p w:rsidR="0026086A" w:rsidRPr="00DB6976" w:rsidRDefault="0026086A" w:rsidP="00BF564A">
            <w:pPr>
              <w:pStyle w:val="ListParagraph"/>
              <w:ind w:left="22"/>
              <w:rPr>
                <w:rFonts w:ascii="Arial Narrow" w:hAnsi="Arial Narrow"/>
              </w:rPr>
            </w:pPr>
            <w:r w:rsidRPr="00DB6976">
              <w:rPr>
                <w:rFonts w:ascii="Arial Narrow" w:hAnsi="Arial Narrow"/>
              </w:rPr>
              <w:t>The Service Provider must deliver its Mon</w:t>
            </w:r>
            <w:r w:rsidR="00E72B57">
              <w:rPr>
                <w:rFonts w:ascii="Arial Narrow" w:hAnsi="Arial Narrow"/>
              </w:rPr>
              <w:t>thly Performance Report within seven (7</w:t>
            </w:r>
            <w:r w:rsidRPr="00DB6976">
              <w:rPr>
                <w:rFonts w:ascii="Arial Narrow" w:hAnsi="Arial Narrow"/>
              </w:rPr>
              <w:t xml:space="preserve">) Business </w:t>
            </w:r>
            <w:r>
              <w:rPr>
                <w:rFonts w:ascii="Arial Narrow" w:hAnsi="Arial Narrow"/>
              </w:rPr>
              <w:t>Days after the end of the month</w:t>
            </w:r>
            <w:r w:rsidR="00346126">
              <w:rPr>
                <w:rFonts w:ascii="Arial Narrow" w:hAnsi="Arial Narrow"/>
              </w:rPr>
              <w:t>.</w:t>
            </w:r>
            <w:r w:rsidRPr="00DB6976">
              <w:rPr>
                <w:rFonts w:ascii="Arial Narrow" w:hAnsi="Arial Narrow"/>
              </w:rPr>
              <w:t xml:space="preserve"> </w:t>
            </w:r>
          </w:p>
          <w:p w:rsidR="0026086A" w:rsidRPr="00E3483D" w:rsidRDefault="0026086A" w:rsidP="008E7472">
            <w:pPr>
              <w:rPr>
                <w:rFonts w:ascii="Arial Narrow" w:hAnsi="Arial Narrow" w:cs="Arial"/>
              </w:rPr>
            </w:pPr>
          </w:p>
        </w:tc>
        <w:tc>
          <w:tcPr>
            <w:tcW w:w="1390" w:type="pct"/>
            <w:gridSpan w:val="2"/>
          </w:tcPr>
          <w:p w:rsidR="0026086A" w:rsidRDefault="0026086A" w:rsidP="008E747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Report submitted two [2] Business after the due date</w:t>
            </w:r>
          </w:p>
        </w:tc>
        <w:tc>
          <w:tcPr>
            <w:tcW w:w="1251" w:type="pct"/>
            <w:gridSpan w:val="3"/>
          </w:tcPr>
          <w:p w:rsidR="0026086A" w:rsidRPr="00E3483D" w:rsidRDefault="0026086A" w:rsidP="008E747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20% of the Amount at Risk</w:t>
            </w:r>
            <w:r w:rsidDel="0026086A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058" w:type="pct"/>
            <w:gridSpan w:val="3"/>
          </w:tcPr>
          <w:p w:rsidR="0026086A" w:rsidRDefault="0026086A" w:rsidP="008E7472">
            <w:pPr>
              <w:rPr>
                <w:rFonts w:ascii="Arial Narrow" w:hAnsi="Arial Narrow" w:cs="Arial"/>
              </w:rPr>
            </w:pPr>
          </w:p>
        </w:tc>
      </w:tr>
      <w:tr w:rsidR="0026086A" w:rsidRPr="00E3483D" w:rsidTr="00FE50A9">
        <w:trPr>
          <w:gridAfter w:val="1"/>
          <w:wAfter w:w="14" w:type="pct"/>
        </w:trPr>
        <w:tc>
          <w:tcPr>
            <w:tcW w:w="451" w:type="pct"/>
            <w:vMerge/>
          </w:tcPr>
          <w:p w:rsidR="0026086A" w:rsidRPr="00E3483D" w:rsidRDefault="0026086A" w:rsidP="008E7472">
            <w:pPr>
              <w:rPr>
                <w:rFonts w:ascii="Arial Narrow" w:hAnsi="Arial Narrow" w:cs="Arial"/>
              </w:rPr>
            </w:pPr>
          </w:p>
        </w:tc>
        <w:tc>
          <w:tcPr>
            <w:tcW w:w="836" w:type="pct"/>
            <w:gridSpan w:val="2"/>
            <w:vMerge/>
          </w:tcPr>
          <w:p w:rsidR="0026086A" w:rsidRPr="00E3483D" w:rsidRDefault="0026086A" w:rsidP="008E7472">
            <w:pPr>
              <w:rPr>
                <w:rFonts w:ascii="Arial Narrow" w:hAnsi="Arial Narrow" w:cs="Arial"/>
              </w:rPr>
            </w:pPr>
          </w:p>
        </w:tc>
        <w:tc>
          <w:tcPr>
            <w:tcW w:w="1390" w:type="pct"/>
            <w:gridSpan w:val="2"/>
          </w:tcPr>
          <w:p w:rsidR="0026086A" w:rsidRDefault="0026086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Report submitted three [3</w:t>
            </w:r>
            <w:r w:rsidRPr="00920FA2">
              <w:rPr>
                <w:rFonts w:ascii="Arial Narrow" w:hAnsi="Arial Narrow" w:cs="Arial"/>
              </w:rPr>
              <w:t>] Business after the due date</w:t>
            </w:r>
          </w:p>
        </w:tc>
        <w:tc>
          <w:tcPr>
            <w:tcW w:w="1251" w:type="pct"/>
            <w:gridSpan w:val="3"/>
          </w:tcPr>
          <w:p w:rsidR="0026086A" w:rsidRDefault="0026086A">
            <w:r>
              <w:rPr>
                <w:rFonts w:ascii="Arial Narrow" w:hAnsi="Arial Narrow" w:cs="Arial"/>
              </w:rPr>
              <w:t xml:space="preserve">40 </w:t>
            </w:r>
            <w:r w:rsidRPr="001B5193">
              <w:rPr>
                <w:rFonts w:ascii="Arial Narrow" w:hAnsi="Arial Narrow" w:cs="Arial"/>
              </w:rPr>
              <w:t>% of the Amount at Risk</w:t>
            </w:r>
            <w:r w:rsidDel="0026086A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058" w:type="pct"/>
            <w:gridSpan w:val="3"/>
          </w:tcPr>
          <w:p w:rsidR="0026086A" w:rsidRDefault="0026086A">
            <w:pPr>
              <w:rPr>
                <w:rFonts w:ascii="Arial Narrow" w:hAnsi="Arial Narrow" w:cs="Arial"/>
              </w:rPr>
            </w:pPr>
          </w:p>
        </w:tc>
      </w:tr>
      <w:tr w:rsidR="0026086A" w:rsidRPr="00E3483D" w:rsidTr="00FE50A9">
        <w:trPr>
          <w:gridAfter w:val="1"/>
          <w:wAfter w:w="14" w:type="pct"/>
        </w:trPr>
        <w:tc>
          <w:tcPr>
            <w:tcW w:w="451" w:type="pct"/>
            <w:vMerge/>
          </w:tcPr>
          <w:p w:rsidR="0026086A" w:rsidRPr="00E3483D" w:rsidRDefault="0026086A" w:rsidP="008E7472">
            <w:pPr>
              <w:rPr>
                <w:rFonts w:ascii="Arial Narrow" w:hAnsi="Arial Narrow" w:cs="Arial"/>
              </w:rPr>
            </w:pPr>
          </w:p>
        </w:tc>
        <w:tc>
          <w:tcPr>
            <w:tcW w:w="836" w:type="pct"/>
            <w:gridSpan w:val="2"/>
            <w:vMerge/>
          </w:tcPr>
          <w:p w:rsidR="0026086A" w:rsidRPr="00E3483D" w:rsidRDefault="0026086A" w:rsidP="008E7472">
            <w:pPr>
              <w:rPr>
                <w:rFonts w:ascii="Arial Narrow" w:hAnsi="Arial Narrow" w:cs="Arial"/>
              </w:rPr>
            </w:pPr>
          </w:p>
        </w:tc>
        <w:tc>
          <w:tcPr>
            <w:tcW w:w="1390" w:type="pct"/>
            <w:gridSpan w:val="2"/>
          </w:tcPr>
          <w:p w:rsidR="0026086A" w:rsidRDefault="0026086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Report submitted five [5</w:t>
            </w:r>
            <w:r w:rsidRPr="00920FA2">
              <w:rPr>
                <w:rFonts w:ascii="Arial Narrow" w:hAnsi="Arial Narrow" w:cs="Arial"/>
              </w:rPr>
              <w:t>] Business after the due date</w:t>
            </w:r>
          </w:p>
        </w:tc>
        <w:tc>
          <w:tcPr>
            <w:tcW w:w="1251" w:type="pct"/>
            <w:gridSpan w:val="3"/>
          </w:tcPr>
          <w:p w:rsidR="0026086A" w:rsidRDefault="0026086A">
            <w:r>
              <w:rPr>
                <w:rFonts w:ascii="Arial Narrow" w:hAnsi="Arial Narrow" w:cs="Arial"/>
              </w:rPr>
              <w:t xml:space="preserve">60 </w:t>
            </w:r>
            <w:r w:rsidRPr="001B5193">
              <w:rPr>
                <w:rFonts w:ascii="Arial Narrow" w:hAnsi="Arial Narrow" w:cs="Arial"/>
              </w:rPr>
              <w:t>% of the Amount at Risk</w:t>
            </w:r>
            <w:r w:rsidDel="0026086A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058" w:type="pct"/>
            <w:gridSpan w:val="3"/>
          </w:tcPr>
          <w:p w:rsidR="0026086A" w:rsidRDefault="0026086A">
            <w:pPr>
              <w:rPr>
                <w:rFonts w:ascii="Arial Narrow" w:hAnsi="Arial Narrow" w:cs="Arial"/>
              </w:rPr>
            </w:pPr>
          </w:p>
        </w:tc>
      </w:tr>
    </w:tbl>
    <w:p w:rsidR="008E7472" w:rsidRPr="00E3483D" w:rsidRDefault="008E7472" w:rsidP="008E7472">
      <w:pPr>
        <w:rPr>
          <w:rFonts w:ascii="Arial Narrow" w:hAnsi="Arial Narrow" w:cs="Arial"/>
        </w:rPr>
      </w:pPr>
    </w:p>
    <w:p w:rsidR="003F543C" w:rsidRPr="00E3483D" w:rsidRDefault="003F543C" w:rsidP="008E7472">
      <w:pPr>
        <w:rPr>
          <w:rFonts w:ascii="Arial Narrow" w:hAnsi="Arial Narrow" w:cs="Arial"/>
        </w:rPr>
      </w:pPr>
    </w:p>
    <w:sectPr w:rsidR="003F543C" w:rsidRPr="00E3483D" w:rsidSect="00FE50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79E" w:rsidRDefault="0038279E" w:rsidP="008E7472">
      <w:pPr>
        <w:spacing w:after="0" w:line="240" w:lineRule="auto"/>
      </w:pPr>
      <w:r>
        <w:separator/>
      </w:r>
    </w:p>
  </w:endnote>
  <w:endnote w:type="continuationSeparator" w:id="0">
    <w:p w:rsidR="0038279E" w:rsidRDefault="0038279E" w:rsidP="008E7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857" w:rsidRDefault="002F085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2761746"/>
      <w:docPartObj>
        <w:docPartGallery w:val="Page Numbers (Bottom of Page)"/>
        <w:docPartUnique/>
      </w:docPartObj>
    </w:sdtPr>
    <w:sdtEndPr>
      <w:rPr>
        <w:rFonts w:ascii="Arial Narrow" w:hAnsi="Arial Narrow"/>
        <w:b/>
        <w:color w:val="808080" w:themeColor="background1" w:themeShade="80"/>
        <w:spacing w:val="60"/>
        <w:sz w:val="20"/>
        <w:szCs w:val="20"/>
      </w:rPr>
    </w:sdtEndPr>
    <w:sdtContent>
      <w:p w:rsidR="00DB6976" w:rsidRPr="00DB6976" w:rsidRDefault="00DB6976">
        <w:pPr>
          <w:pStyle w:val="Footer"/>
          <w:pBdr>
            <w:top w:val="single" w:sz="4" w:space="1" w:color="D9D9D9" w:themeColor="background1" w:themeShade="D9"/>
          </w:pBdr>
          <w:jc w:val="right"/>
          <w:rPr>
            <w:rFonts w:ascii="Arial Narrow" w:hAnsi="Arial Narrow"/>
            <w:b/>
            <w:sz w:val="20"/>
            <w:szCs w:val="20"/>
          </w:rPr>
        </w:pPr>
        <w:r w:rsidRPr="00DB6976">
          <w:rPr>
            <w:rFonts w:ascii="Arial Narrow" w:hAnsi="Arial Narrow"/>
            <w:b/>
            <w:sz w:val="20"/>
            <w:szCs w:val="20"/>
          </w:rPr>
          <w:fldChar w:fldCharType="begin"/>
        </w:r>
        <w:r w:rsidRPr="00DB6976">
          <w:rPr>
            <w:rFonts w:ascii="Arial Narrow" w:hAnsi="Arial Narrow"/>
            <w:b/>
            <w:sz w:val="20"/>
            <w:szCs w:val="20"/>
          </w:rPr>
          <w:instrText xml:space="preserve"> PAGE   \* MERGEFORMAT </w:instrText>
        </w:r>
        <w:r w:rsidRPr="00DB6976">
          <w:rPr>
            <w:rFonts w:ascii="Arial Narrow" w:hAnsi="Arial Narrow"/>
            <w:b/>
            <w:sz w:val="20"/>
            <w:szCs w:val="20"/>
          </w:rPr>
          <w:fldChar w:fldCharType="separate"/>
        </w:r>
        <w:r w:rsidR="009323A8">
          <w:rPr>
            <w:rFonts w:ascii="Arial Narrow" w:hAnsi="Arial Narrow"/>
            <w:b/>
            <w:noProof/>
            <w:sz w:val="20"/>
            <w:szCs w:val="20"/>
          </w:rPr>
          <w:t>1</w:t>
        </w:r>
        <w:r w:rsidRPr="00DB6976">
          <w:rPr>
            <w:rFonts w:ascii="Arial Narrow" w:hAnsi="Arial Narrow"/>
            <w:b/>
            <w:noProof/>
            <w:sz w:val="20"/>
            <w:szCs w:val="20"/>
          </w:rPr>
          <w:fldChar w:fldCharType="end"/>
        </w:r>
        <w:r w:rsidRPr="00DB6976">
          <w:rPr>
            <w:rFonts w:ascii="Arial Narrow" w:hAnsi="Arial Narrow"/>
            <w:b/>
            <w:sz w:val="20"/>
            <w:szCs w:val="20"/>
          </w:rPr>
          <w:t xml:space="preserve"> | </w:t>
        </w:r>
        <w:r w:rsidRPr="00DB6976">
          <w:rPr>
            <w:rFonts w:ascii="Arial Narrow" w:hAnsi="Arial Narrow"/>
            <w:b/>
            <w:color w:val="808080" w:themeColor="background1" w:themeShade="80"/>
            <w:spacing w:val="60"/>
            <w:sz w:val="20"/>
            <w:szCs w:val="20"/>
          </w:rPr>
          <w:t>Page</w:t>
        </w:r>
      </w:p>
    </w:sdtContent>
  </w:sdt>
  <w:p w:rsidR="00DB6976" w:rsidRDefault="00DB697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857" w:rsidRDefault="002F08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79E" w:rsidRDefault="0038279E" w:rsidP="008E7472">
      <w:pPr>
        <w:spacing w:after="0" w:line="240" w:lineRule="auto"/>
      </w:pPr>
      <w:r>
        <w:separator/>
      </w:r>
    </w:p>
  </w:footnote>
  <w:footnote w:type="continuationSeparator" w:id="0">
    <w:p w:rsidR="0038279E" w:rsidRDefault="0038279E" w:rsidP="008E7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857" w:rsidRDefault="002F085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472" w:rsidRPr="008E7472" w:rsidRDefault="008E7472">
    <w:pPr>
      <w:pStyle w:val="Header"/>
      <w:rPr>
        <w:rFonts w:ascii="Arial Narrow" w:hAnsi="Arial Narrow"/>
        <w:b/>
        <w:sz w:val="16"/>
        <w:szCs w:val="16"/>
      </w:rPr>
    </w:pPr>
    <w:r>
      <w:rPr>
        <w:rFonts w:ascii="Arial Narrow" w:hAnsi="Arial Narrow"/>
        <w:b/>
        <w:sz w:val="16"/>
        <w:szCs w:val="16"/>
      </w:rPr>
      <w:t>Assets - i</w:t>
    </w:r>
    <w:r w:rsidRPr="008E7472">
      <w:rPr>
        <w:rFonts w:ascii="Arial Narrow" w:hAnsi="Arial Narrow"/>
        <w:b/>
        <w:sz w:val="16"/>
        <w:szCs w:val="16"/>
      </w:rPr>
      <w:t>n- Transit Services Agreement</w:t>
    </w:r>
  </w:p>
  <w:p w:rsidR="008E7472" w:rsidRPr="008E7472" w:rsidRDefault="008E7472">
    <w:pPr>
      <w:pStyle w:val="Header"/>
      <w:rPr>
        <w:rFonts w:ascii="Arial Narrow" w:hAnsi="Arial Narrow"/>
        <w:b/>
        <w:sz w:val="16"/>
        <w:szCs w:val="16"/>
      </w:rPr>
    </w:pPr>
    <w:r w:rsidRPr="008E7472">
      <w:rPr>
        <w:rFonts w:ascii="Arial Narrow" w:hAnsi="Arial Narrow"/>
        <w:b/>
        <w:sz w:val="16"/>
        <w:szCs w:val="16"/>
      </w:rPr>
      <w:t xml:space="preserve">Annexure </w:t>
    </w:r>
    <w:r w:rsidR="009323A8">
      <w:rPr>
        <w:rFonts w:ascii="Arial Narrow" w:hAnsi="Arial Narrow"/>
        <w:b/>
        <w:sz w:val="16"/>
        <w:szCs w:val="16"/>
      </w:rPr>
      <w:t xml:space="preserve">A to the Services </w:t>
    </w:r>
    <w:r w:rsidR="009323A8">
      <w:rPr>
        <w:rFonts w:ascii="Arial Narrow" w:hAnsi="Arial Narrow"/>
        <w:b/>
        <w:sz w:val="16"/>
        <w:szCs w:val="16"/>
      </w:rPr>
      <w:t>Agreement</w:t>
    </w:r>
    <w:bookmarkStart w:id="0" w:name="_GoBack"/>
    <w:bookmarkEnd w:id="0"/>
  </w:p>
  <w:p w:rsidR="008E7472" w:rsidRPr="008E7472" w:rsidRDefault="008E7472">
    <w:pPr>
      <w:pStyle w:val="Header"/>
      <w:rPr>
        <w:rFonts w:ascii="Arial Narrow" w:hAnsi="Arial Narrow"/>
        <w:b/>
        <w:sz w:val="16"/>
        <w:szCs w:val="16"/>
      </w:rPr>
    </w:pPr>
    <w:r w:rsidRPr="008E7472">
      <w:rPr>
        <w:rFonts w:ascii="Arial Narrow" w:hAnsi="Arial Narrow"/>
        <w:b/>
        <w:sz w:val="16"/>
        <w:szCs w:val="16"/>
      </w:rPr>
      <w:t xml:space="preserve">Service Level Failures And Service Credits </w:t>
    </w:r>
  </w:p>
  <w:p w:rsidR="008E7472" w:rsidRDefault="008E747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857" w:rsidRDefault="002F08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A5A15"/>
    <w:multiLevelType w:val="hybridMultilevel"/>
    <w:tmpl w:val="1186B6EA"/>
    <w:lvl w:ilvl="0" w:tplc="8C9E23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477019"/>
    <w:multiLevelType w:val="hybridMultilevel"/>
    <w:tmpl w:val="5C129B20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AB74F3"/>
    <w:multiLevelType w:val="hybridMultilevel"/>
    <w:tmpl w:val="DA966DAA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333D5B"/>
    <w:multiLevelType w:val="multilevel"/>
    <w:tmpl w:val="70806F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472"/>
    <w:rsid w:val="000533C6"/>
    <w:rsid w:val="000C543B"/>
    <w:rsid w:val="001169D9"/>
    <w:rsid w:val="001D58B1"/>
    <w:rsid w:val="002458B2"/>
    <w:rsid w:val="0026086A"/>
    <w:rsid w:val="00266752"/>
    <w:rsid w:val="002F0857"/>
    <w:rsid w:val="00302BA9"/>
    <w:rsid w:val="00346126"/>
    <w:rsid w:val="0038279E"/>
    <w:rsid w:val="00384707"/>
    <w:rsid w:val="003F543C"/>
    <w:rsid w:val="0042152B"/>
    <w:rsid w:val="005B2015"/>
    <w:rsid w:val="005E69C6"/>
    <w:rsid w:val="00671586"/>
    <w:rsid w:val="00704616"/>
    <w:rsid w:val="007C5F42"/>
    <w:rsid w:val="0081285D"/>
    <w:rsid w:val="00841830"/>
    <w:rsid w:val="008855D0"/>
    <w:rsid w:val="008E7472"/>
    <w:rsid w:val="009323A8"/>
    <w:rsid w:val="00A513C2"/>
    <w:rsid w:val="00BF564A"/>
    <w:rsid w:val="00C47B66"/>
    <w:rsid w:val="00C57A8A"/>
    <w:rsid w:val="00CA3F7E"/>
    <w:rsid w:val="00D06EB6"/>
    <w:rsid w:val="00D30A14"/>
    <w:rsid w:val="00D7760E"/>
    <w:rsid w:val="00DA2E2A"/>
    <w:rsid w:val="00DB6976"/>
    <w:rsid w:val="00E00D4C"/>
    <w:rsid w:val="00E3483D"/>
    <w:rsid w:val="00E72B57"/>
    <w:rsid w:val="00F06268"/>
    <w:rsid w:val="00F237FC"/>
    <w:rsid w:val="00F61D25"/>
    <w:rsid w:val="00FE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74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747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E74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7472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7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472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8E7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E74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458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760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062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62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62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62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6268"/>
    <w:rPr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74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747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E74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7472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7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472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8E7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E74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458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760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062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62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62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62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6268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026BB-CF9A-4472-A4A5-2C1DFC94E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Modise Matekane</dc:creator>
  <cp:lastModifiedBy>Modise Matekane</cp:lastModifiedBy>
  <cp:revision>2</cp:revision>
  <cp:lastPrinted>2018-10-09T12:27:00Z</cp:lastPrinted>
  <dcterms:created xsi:type="dcterms:W3CDTF">2018-10-11T06:39:00Z</dcterms:created>
  <dcterms:modified xsi:type="dcterms:W3CDTF">2018-10-11T06:39:00Z</dcterms:modified>
</cp:coreProperties>
</file>